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09E4D" w14:textId="38B72639" w:rsidR="00701CE2" w:rsidRPr="00457A46" w:rsidRDefault="00A076D4" w:rsidP="0033721C">
      <w:pPr>
        <w:pStyle w:val="MDPI31text"/>
        <w:ind w:left="0" w:firstLine="0"/>
        <w:rPr>
          <w:b/>
          <w:bCs/>
          <w:i/>
        </w:rPr>
      </w:pPr>
      <w:r w:rsidRPr="00457A46">
        <w:rPr>
          <w:b/>
          <w:bCs/>
          <w:i/>
        </w:rPr>
        <w:t>DENSITY DIMENSION</w:t>
      </w:r>
    </w:p>
    <w:p w14:paraId="2E51A758" w14:textId="77777777" w:rsidR="00AC0F5D" w:rsidRPr="00457A46" w:rsidRDefault="00AC0F5D" w:rsidP="0033721C">
      <w:pPr>
        <w:pStyle w:val="MDPI31text"/>
        <w:ind w:left="0" w:firstLine="0"/>
        <w:rPr>
          <w:b/>
          <w:bCs/>
          <w:i/>
        </w:rPr>
      </w:pPr>
    </w:p>
    <w:p w14:paraId="0FB21A0A" w14:textId="1BF0F294" w:rsidR="00A076D4" w:rsidRDefault="004D1FF6"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701CE2" w:rsidRPr="00AC0F5D">
        <w:rPr>
          <w:rFonts w:ascii="Palatino Linotype" w:hAnsi="Palatino Linotype"/>
          <w:i/>
          <w:iCs/>
          <w:sz w:val="20"/>
          <w:szCs w:val="20"/>
          <w:lang w:val="en-US"/>
        </w:rPr>
        <w:t>Population Density</w:t>
      </w:r>
      <w:r w:rsidR="00701CE2"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701CE2" w:rsidRPr="0033721C">
        <w:rPr>
          <w:rFonts w:ascii="Palatino Linotype" w:hAnsi="Palatino Linotype"/>
          <w:sz w:val="20"/>
          <w:szCs w:val="20"/>
          <w:lang w:val="en-US"/>
        </w:rPr>
        <w:t xml:space="preserve">according to </w:t>
      </w:r>
      <w:r w:rsidR="007D451D">
        <w:rPr>
          <w:rFonts w:ascii="Palatino Linotype" w:hAnsi="Palatino Linotype"/>
          <w:sz w:val="20"/>
          <w:szCs w:val="20"/>
          <w:lang w:val="en-US"/>
        </w:rPr>
        <w:fldChar w:fldCharType="begin"/>
      </w:r>
      <w:r w:rsidR="007D451D">
        <w:rPr>
          <w:rFonts w:ascii="Palatino Linotype" w:hAnsi="Palatino Linotype"/>
          <w:sz w:val="20"/>
          <w:szCs w:val="20"/>
          <w:lang w:val="en-US"/>
        </w:rPr>
        <w:instrText xml:space="preserve"> ADDIN ZOTERO_ITEM CSL_CITATION {"citationID":"VCohTmC0","properties":{"formattedCitation":"[1,2]","plainCitation":"[1,2]","noteIndex":0},"citationItems":[{"id":31,"uris":["http://zotero.org/users/10779305/items/A4HWSLLK"],"itemData":{"id":31,"type":"article-journal","container-title":"Land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sidR="007D451D">
        <w:rPr>
          <w:rFonts w:ascii="Palatino Linotype" w:hAnsi="Palatino Linotype"/>
          <w:sz w:val="20"/>
          <w:szCs w:val="20"/>
          <w:lang w:val="en-US"/>
        </w:rPr>
        <w:fldChar w:fldCharType="separate"/>
      </w:r>
      <w:r w:rsidR="007D451D">
        <w:rPr>
          <w:rFonts w:ascii="Palatino Linotype" w:hAnsi="Palatino Linotype"/>
          <w:noProof/>
          <w:sz w:val="20"/>
          <w:szCs w:val="20"/>
          <w:lang w:val="en-US"/>
        </w:rPr>
        <w:t>[1,2]</w:t>
      </w:r>
      <w:r w:rsidR="007D451D">
        <w:rPr>
          <w:rFonts w:ascii="Palatino Linotype" w:hAnsi="Palatino Linotype"/>
          <w:sz w:val="20"/>
          <w:szCs w:val="20"/>
          <w:lang w:val="en-US"/>
        </w:rPr>
        <w:fldChar w:fldCharType="end"/>
      </w:r>
      <w:r w:rsidR="00D602C7">
        <w:rPr>
          <w:rFonts w:ascii="Palatino Linotype" w:hAnsi="Palatino Linotype"/>
          <w:sz w:val="20"/>
          <w:szCs w:val="20"/>
          <w:lang w:val="en-US"/>
        </w:rPr>
        <w:t xml:space="preserve"> measures the n</w:t>
      </w:r>
      <w:r w:rsidR="00701CE2" w:rsidRPr="0033721C">
        <w:rPr>
          <w:rFonts w:ascii="Palatino Linotype" w:hAnsi="Palatino Linotype"/>
          <w:sz w:val="20"/>
          <w:szCs w:val="20"/>
          <w:lang w:val="en-US"/>
        </w:rPr>
        <w:t xml:space="preserve">umber of permanent residents/50x50m cell area. It is obtained by </w:t>
      </w:r>
      <w:r w:rsidR="000A6B3D">
        <w:rPr>
          <w:rFonts w:ascii="Palatino Linotype" w:hAnsi="Palatino Linotype"/>
          <w:sz w:val="20"/>
          <w:szCs w:val="20"/>
          <w:lang w:val="en-US"/>
        </w:rPr>
        <w:t>counting the</w:t>
      </w:r>
      <w:r w:rsidR="00701CE2" w:rsidRPr="0033721C">
        <w:rPr>
          <w:rFonts w:ascii="Palatino Linotype" w:hAnsi="Palatino Linotype"/>
          <w:sz w:val="20"/>
          <w:szCs w:val="20"/>
          <w:lang w:val="en-US"/>
        </w:rPr>
        <w:t xml:space="preserve"> population and performing a spatial joining of points to polygons. </w:t>
      </w:r>
      <w:r w:rsidR="00E96337" w:rsidRPr="00386073">
        <w:rPr>
          <w:rFonts w:ascii="Palatino Linotype" w:hAnsi="Palatino Linotype"/>
          <w:sz w:val="20"/>
          <w:szCs w:val="20"/>
          <w:lang w:val="en-US"/>
        </w:rPr>
        <w:t>The calculation of this indicator is based on the following formula:</w:t>
      </w:r>
    </w:p>
    <w:p w14:paraId="0596E818" w14:textId="77777777" w:rsidR="00E96337" w:rsidRPr="000A6B3D" w:rsidRDefault="00E96337" w:rsidP="00E96337">
      <w:pPr>
        <w:pStyle w:val="Prrafodelista"/>
        <w:jc w:val="both"/>
        <w:rPr>
          <w:rFonts w:ascii="Palatino Linotype" w:hAnsi="Palatino Linotype"/>
          <w:sz w:val="20"/>
          <w:szCs w:val="20"/>
          <w:lang w:val="en-US"/>
        </w:rPr>
      </w:pPr>
    </w:p>
    <w:p w14:paraId="5EBB6E73" w14:textId="34B07F7B" w:rsidR="00701CE2" w:rsidRDefault="00A076D4" w:rsidP="00E96337">
      <w:pPr>
        <w:ind w:firstLine="708"/>
        <w:jc w:val="center"/>
        <w:rPr>
          <w:rFonts w:ascii="Palatino Linotype" w:hAnsi="Palatino Linotype"/>
          <w:sz w:val="20"/>
          <w:szCs w:val="20"/>
          <w:lang w:val="en-US"/>
        </w:rPr>
      </w:pPr>
      <w:r w:rsidRPr="0033721C">
        <w:rPr>
          <w:rFonts w:ascii="Palatino Linotype" w:hAnsi="Palatino Linotype"/>
          <w:sz w:val="20"/>
          <w:szCs w:val="20"/>
          <w:lang w:val="en-US"/>
        </w:rPr>
        <w:t xml:space="preserve">Population density = Number of permanent </w:t>
      </w:r>
      <w:r w:rsidR="00D602C7">
        <w:rPr>
          <w:rFonts w:ascii="Palatino Linotype" w:hAnsi="Palatino Linotype"/>
          <w:sz w:val="20"/>
          <w:szCs w:val="20"/>
          <w:lang w:val="en-US"/>
        </w:rPr>
        <w:t>residents/cell</w:t>
      </w:r>
      <w:r w:rsidRPr="0033721C">
        <w:rPr>
          <w:rFonts w:ascii="Palatino Linotype" w:hAnsi="Palatino Linotype"/>
          <w:sz w:val="20"/>
          <w:szCs w:val="20"/>
          <w:lang w:val="en-US"/>
        </w:rPr>
        <w:t xml:space="preserve"> area</w:t>
      </w:r>
    </w:p>
    <w:p w14:paraId="7217606E" w14:textId="77777777" w:rsidR="00E96337" w:rsidRDefault="00E96337" w:rsidP="00E96337">
      <w:pPr>
        <w:ind w:firstLine="708"/>
        <w:jc w:val="center"/>
        <w:rPr>
          <w:rFonts w:ascii="Palatino Linotype" w:hAnsi="Palatino Linotype"/>
          <w:sz w:val="20"/>
          <w:szCs w:val="20"/>
          <w:lang w:val="en-US"/>
        </w:rPr>
      </w:pPr>
    </w:p>
    <w:p w14:paraId="0CEEA273" w14:textId="77777777" w:rsidR="00AC0F5D" w:rsidRPr="0033721C" w:rsidRDefault="00AC0F5D" w:rsidP="007B726B">
      <w:pPr>
        <w:jc w:val="both"/>
        <w:rPr>
          <w:rFonts w:ascii="Palatino Linotype" w:hAnsi="Palatino Linotype"/>
          <w:sz w:val="20"/>
          <w:szCs w:val="20"/>
          <w:lang w:val="en-US"/>
        </w:rPr>
      </w:pPr>
    </w:p>
    <w:p w14:paraId="73ACDC50" w14:textId="606594F3" w:rsidR="00A076D4" w:rsidRDefault="004D1FF6"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The Housing</w:t>
      </w:r>
      <w:r w:rsidR="00A076D4" w:rsidRPr="00AC0F5D">
        <w:rPr>
          <w:rFonts w:ascii="Palatino Linotype" w:hAnsi="Palatino Linotype"/>
          <w:i/>
          <w:iCs/>
          <w:sz w:val="20"/>
          <w:szCs w:val="20"/>
          <w:lang w:val="en-US"/>
        </w:rPr>
        <w:t xml:space="preserve"> Density</w:t>
      </w:r>
      <w:r w:rsidR="00A076D4"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A076D4" w:rsidRPr="0033721C">
        <w:rPr>
          <w:rFonts w:ascii="Palatino Linotype" w:hAnsi="Palatino Linotype"/>
          <w:sz w:val="20"/>
          <w:szCs w:val="20"/>
          <w:lang w:val="en-US"/>
        </w:rPr>
        <w:t xml:space="preserve">according to </w:t>
      </w:r>
      <w:r w:rsidR="007D451D">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{"citationID":"csu54bl8","properties":{"formattedCitation":"[1,2]","plainCitation":"[1,2]","noteIndex":0},"citationItems":[{"id":31,"uris":["http://zotero.org/users/10779305/items/A4HWSLLK"],"itemData":{"id":31,"type":"article-journal","container-title":"Land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sidR="007D451D">
        <w:rPr>
          <w:rFonts w:ascii="Palatino Linotype" w:hAnsi="Palatino Linotype"/>
          <w:sz w:val="20"/>
          <w:szCs w:val="20"/>
          <w:lang w:val="en-US"/>
        </w:rPr>
        <w:fldChar w:fldCharType="separate"/>
      </w:r>
      <w:r w:rsidR="007D451D">
        <w:rPr>
          <w:rFonts w:ascii="Palatino Linotype" w:hAnsi="Palatino Linotype"/>
          <w:noProof/>
          <w:sz w:val="20"/>
          <w:szCs w:val="20"/>
          <w:lang w:val="en-US"/>
        </w:rPr>
        <w:t>[1,2]</w:t>
      </w:r>
      <w:r w:rsidR="007D451D">
        <w:rPr>
          <w:rFonts w:ascii="Palatino Linotype" w:hAnsi="Palatino Linotype"/>
          <w:sz w:val="20"/>
          <w:szCs w:val="20"/>
          <w:lang w:val="en-US"/>
        </w:rPr>
        <w:fldChar w:fldCharType="end"/>
      </w:r>
      <w:r w:rsidR="007D451D">
        <w:rPr>
          <w:rFonts w:ascii="Palatino Linotype" w:hAnsi="Palatino Linotype"/>
          <w:sz w:val="20"/>
          <w:szCs w:val="20"/>
          <w:lang w:val="en-US"/>
        </w:rPr>
        <w:t xml:space="preserve"> </w:t>
      </w:r>
      <w:r w:rsidR="00A076D4" w:rsidRPr="0033721C">
        <w:rPr>
          <w:rFonts w:ascii="Palatino Linotype" w:hAnsi="Palatino Linotype"/>
          <w:sz w:val="20"/>
          <w:szCs w:val="20"/>
          <w:lang w:val="en-US"/>
        </w:rPr>
        <w:t xml:space="preserve">measures the number of </w:t>
      </w:r>
      <w:r w:rsidR="000A6B3D">
        <w:rPr>
          <w:rFonts w:ascii="Palatino Linotype" w:hAnsi="Palatino Linotype"/>
          <w:sz w:val="20"/>
          <w:szCs w:val="20"/>
          <w:lang w:val="en-US"/>
        </w:rPr>
        <w:t xml:space="preserve">housing buildings </w:t>
      </w:r>
      <w:r w:rsidR="00A076D4" w:rsidRPr="0033721C">
        <w:rPr>
          <w:rFonts w:ascii="Palatino Linotype" w:hAnsi="Palatino Linotype"/>
          <w:sz w:val="20"/>
          <w:szCs w:val="20"/>
          <w:lang w:val="en-US"/>
        </w:rPr>
        <w:t xml:space="preserve">in a 50x50m cell </w:t>
      </w:r>
      <w:r w:rsidR="000A6B3D">
        <w:rPr>
          <w:rFonts w:ascii="Palatino Linotype" w:hAnsi="Palatino Linotype"/>
          <w:sz w:val="20"/>
          <w:szCs w:val="20"/>
          <w:lang w:val="en-US"/>
        </w:rPr>
        <w:t>in relation</w:t>
      </w:r>
      <w:r w:rsidR="00A076D4" w:rsidRPr="0033721C">
        <w:rPr>
          <w:rFonts w:ascii="Palatino Linotype" w:hAnsi="Palatino Linotype"/>
          <w:sz w:val="20"/>
          <w:szCs w:val="20"/>
          <w:lang w:val="en-US"/>
        </w:rPr>
        <w:t xml:space="preserve"> to its surface area. It is obtained by performing a housing count </w:t>
      </w:r>
      <w:r w:rsidR="000A6B3D">
        <w:rPr>
          <w:rFonts w:ascii="Palatino Linotype" w:hAnsi="Palatino Linotype"/>
          <w:sz w:val="20"/>
          <w:szCs w:val="20"/>
          <w:lang w:val="en-US"/>
        </w:rPr>
        <w:t xml:space="preserve">first </w:t>
      </w:r>
      <w:r w:rsidR="00A076D4" w:rsidRPr="0033721C">
        <w:rPr>
          <w:rFonts w:ascii="Palatino Linotype" w:hAnsi="Palatino Linotype"/>
          <w:sz w:val="20"/>
          <w:szCs w:val="20"/>
          <w:lang w:val="en-US"/>
        </w:rPr>
        <w:t>and performing a spatial joining of points to polygons</w:t>
      </w:r>
      <w:r w:rsidR="000A6B3D">
        <w:rPr>
          <w:rFonts w:ascii="Palatino Linotype" w:hAnsi="Palatino Linotype"/>
          <w:sz w:val="20"/>
          <w:szCs w:val="20"/>
          <w:lang w:val="en-US"/>
        </w:rPr>
        <w:t>, after</w:t>
      </w:r>
      <w:r w:rsidR="00A076D4" w:rsidRPr="0033721C">
        <w:rPr>
          <w:rFonts w:ascii="Palatino Linotype" w:hAnsi="Palatino Linotype"/>
          <w:sz w:val="20"/>
          <w:szCs w:val="20"/>
          <w:lang w:val="en-US"/>
        </w:rPr>
        <w:t xml:space="preserve">. </w:t>
      </w:r>
      <w:r w:rsidR="00E96337" w:rsidRPr="00386073">
        <w:rPr>
          <w:rFonts w:ascii="Palatino Linotype" w:hAnsi="Palatino Linotype"/>
          <w:sz w:val="20"/>
          <w:szCs w:val="20"/>
          <w:lang w:val="en-US"/>
        </w:rPr>
        <w:t>The calculation of this indicator is based on the following formula:</w:t>
      </w:r>
    </w:p>
    <w:p w14:paraId="341013CE" w14:textId="77777777" w:rsidR="00E96337" w:rsidRPr="0033721C" w:rsidRDefault="00E96337" w:rsidP="00E96337">
      <w:pPr>
        <w:pStyle w:val="Prrafodelista"/>
        <w:jc w:val="center"/>
        <w:rPr>
          <w:rFonts w:ascii="Palatino Linotype" w:hAnsi="Palatino Linotype"/>
          <w:sz w:val="20"/>
          <w:szCs w:val="20"/>
          <w:lang w:val="en-US"/>
        </w:rPr>
      </w:pPr>
    </w:p>
    <w:p w14:paraId="15181E22" w14:textId="344C5292" w:rsidR="00A076D4" w:rsidRDefault="00A076D4" w:rsidP="00E96337">
      <w:pPr>
        <w:ind w:firstLine="708"/>
        <w:jc w:val="center"/>
        <w:rPr>
          <w:rFonts w:ascii="Palatino Linotype" w:hAnsi="Palatino Linotype"/>
          <w:sz w:val="20"/>
          <w:szCs w:val="20"/>
          <w:lang w:val="en-US"/>
        </w:rPr>
      </w:pPr>
      <w:r w:rsidRPr="0033721C">
        <w:rPr>
          <w:rFonts w:ascii="Palatino Linotype" w:hAnsi="Palatino Linotype"/>
          <w:sz w:val="20"/>
          <w:szCs w:val="20"/>
          <w:lang w:val="en-US"/>
        </w:rPr>
        <w:t>Housing Density = Number of dwellings/cell area</w:t>
      </w:r>
    </w:p>
    <w:p w14:paraId="6F0883AD" w14:textId="77777777" w:rsidR="00E96337" w:rsidRDefault="00E96337" w:rsidP="00E96337">
      <w:pPr>
        <w:ind w:firstLine="708"/>
        <w:jc w:val="center"/>
        <w:rPr>
          <w:rFonts w:ascii="Palatino Linotype" w:hAnsi="Palatino Linotype"/>
          <w:sz w:val="20"/>
          <w:szCs w:val="20"/>
          <w:lang w:val="en-US"/>
        </w:rPr>
      </w:pPr>
    </w:p>
    <w:p w14:paraId="18989D99" w14:textId="77777777" w:rsidR="00AC0F5D" w:rsidRPr="0033721C" w:rsidRDefault="00AC0F5D" w:rsidP="007B726B">
      <w:pPr>
        <w:jc w:val="both"/>
        <w:rPr>
          <w:rFonts w:ascii="Palatino Linotype" w:hAnsi="Palatino Linotype"/>
          <w:sz w:val="20"/>
          <w:szCs w:val="20"/>
          <w:lang w:val="en-US"/>
        </w:rPr>
      </w:pPr>
    </w:p>
    <w:p w14:paraId="5A5743C4" w14:textId="29C9EB50" w:rsidR="00E96337" w:rsidRDefault="004D1FF6" w:rsidP="00E96337">
      <w:pPr>
        <w:pStyle w:val="Prrafodelista"/>
        <w:numPr>
          <w:ilvl w:val="0"/>
          <w:numId w:val="1"/>
        </w:numPr>
        <w:jc w:val="both"/>
        <w:rPr>
          <w:rFonts w:ascii="Palatino Linotype" w:hAnsi="Palatino Linotype"/>
          <w:sz w:val="20"/>
          <w:szCs w:val="20"/>
          <w:lang w:val="en-US"/>
        </w:rPr>
      </w:pPr>
      <w:r w:rsidRPr="00E96337">
        <w:rPr>
          <w:rFonts w:ascii="Palatino Linotype" w:hAnsi="Palatino Linotype"/>
          <w:i/>
          <w:iCs/>
          <w:sz w:val="20"/>
          <w:szCs w:val="20"/>
          <w:lang w:val="en-US"/>
        </w:rPr>
        <w:t xml:space="preserve">The </w:t>
      </w:r>
      <w:r w:rsidR="00F73E68" w:rsidRPr="00E96337">
        <w:rPr>
          <w:rFonts w:ascii="Palatino Linotype" w:hAnsi="Palatino Linotype"/>
          <w:i/>
          <w:iCs/>
          <w:sz w:val="20"/>
          <w:szCs w:val="20"/>
          <w:lang w:val="en-US"/>
        </w:rPr>
        <w:t>Building Density</w:t>
      </w:r>
      <w:r w:rsidR="00F73E68" w:rsidRPr="00E96337">
        <w:rPr>
          <w:rFonts w:ascii="Palatino Linotype" w:hAnsi="Palatino Linotype"/>
          <w:sz w:val="20"/>
          <w:szCs w:val="20"/>
          <w:lang w:val="en-US"/>
        </w:rPr>
        <w:t xml:space="preserve"> </w:t>
      </w:r>
      <w:r w:rsidRPr="00E96337">
        <w:rPr>
          <w:rFonts w:ascii="Palatino Linotype" w:hAnsi="Palatino Linotype"/>
          <w:sz w:val="20"/>
          <w:szCs w:val="20"/>
          <w:lang w:val="en-US"/>
        </w:rPr>
        <w:t xml:space="preserve">indicator </w:t>
      </w:r>
      <w:r w:rsidR="00F73E68" w:rsidRPr="00E96337">
        <w:rPr>
          <w:rFonts w:ascii="Palatino Linotype" w:hAnsi="Palatino Linotype"/>
          <w:sz w:val="20"/>
          <w:szCs w:val="20"/>
          <w:lang w:val="en-US"/>
        </w:rPr>
        <w:t>according to</w:t>
      </w:r>
      <w:r w:rsidR="007D451D" w:rsidRPr="00E96337">
        <w:rPr>
          <w:rFonts w:ascii="Palatino Linotype" w:hAnsi="Palatino Linotype"/>
          <w:sz w:val="20"/>
          <w:szCs w:val="20"/>
          <w:lang w:val="en-US"/>
        </w:rPr>
        <w:t xml:space="preserve"> </w:t>
      </w:r>
      <w:r w:rsidR="007D451D" w:rsidRPr="00E96337">
        <w:rPr>
          <w:rFonts w:ascii="Palatino Linotype" w:hAnsi="Palatino Linotype"/>
          <w:sz w:val="20"/>
          <w:szCs w:val="20"/>
          <w:lang w:val="en-US"/>
        </w:rPr>
        <w:fldChar w:fldCharType="begin"/>
      </w:r>
      <w:r w:rsidRPr="00E96337">
        <w:rPr>
          <w:rFonts w:ascii="Palatino Linotype" w:hAnsi="Palatino Linotype"/>
          <w:sz w:val="20"/>
          <w:szCs w:val="20"/>
          <w:lang w:val="en-US"/>
        </w:rPr>
        <w:instrText xml:space="preserve"> ADDIN ZOTERO_ITEM CSL_CITATION {"citationID":"AJENcTA4","properties":{"formattedCitation":"[1,2]","plainCitation":"[1,2]","noteIndex":0},"citationItems":[{"id":31,"uris":["http://zotero.org/users/10779305/items/A4HWSLLK"],"itemData":{"id":31,"type":"article-journal","container-title":"Land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sidR="007D451D" w:rsidRPr="00E96337">
        <w:rPr>
          <w:rFonts w:ascii="Palatino Linotype" w:hAnsi="Palatino Linotype"/>
          <w:sz w:val="20"/>
          <w:szCs w:val="20"/>
          <w:lang w:val="en-US"/>
        </w:rPr>
        <w:fldChar w:fldCharType="separate"/>
      </w:r>
      <w:r w:rsidR="007D451D" w:rsidRPr="00E96337">
        <w:rPr>
          <w:rFonts w:ascii="Palatino Linotype" w:hAnsi="Palatino Linotype"/>
          <w:noProof/>
          <w:sz w:val="20"/>
          <w:szCs w:val="20"/>
          <w:lang w:val="en-US"/>
        </w:rPr>
        <w:t>[1,2]</w:t>
      </w:r>
      <w:r w:rsidR="007D451D" w:rsidRPr="00E96337">
        <w:rPr>
          <w:rFonts w:ascii="Palatino Linotype" w:hAnsi="Palatino Linotype"/>
          <w:sz w:val="20"/>
          <w:szCs w:val="20"/>
          <w:lang w:val="en-US"/>
        </w:rPr>
        <w:fldChar w:fldCharType="end"/>
      </w:r>
      <w:r w:rsidR="00D602C7" w:rsidRPr="00E96337">
        <w:rPr>
          <w:rFonts w:ascii="Palatino Linotype" w:hAnsi="Palatino Linotype"/>
          <w:sz w:val="20"/>
          <w:szCs w:val="20"/>
          <w:lang w:val="en-US"/>
        </w:rPr>
        <w:t xml:space="preserve"> </w:t>
      </w:r>
      <w:r w:rsidR="00F73E68" w:rsidRPr="00E96337">
        <w:rPr>
          <w:rFonts w:ascii="Palatino Linotype" w:hAnsi="Palatino Linotype"/>
          <w:sz w:val="20"/>
          <w:szCs w:val="20"/>
          <w:lang w:val="en-US"/>
        </w:rPr>
        <w:t xml:space="preserve">measures the number of buildings in a 50x50m cell </w:t>
      </w:r>
      <w:r w:rsidR="000A6B3D" w:rsidRPr="00E96337">
        <w:rPr>
          <w:rFonts w:ascii="Palatino Linotype" w:hAnsi="Palatino Linotype"/>
          <w:sz w:val="20"/>
          <w:szCs w:val="20"/>
          <w:lang w:val="en-US"/>
        </w:rPr>
        <w:t>in relation</w:t>
      </w:r>
      <w:r w:rsidR="00F73E68" w:rsidRPr="00E96337">
        <w:rPr>
          <w:rFonts w:ascii="Palatino Linotype" w:hAnsi="Palatino Linotype"/>
          <w:sz w:val="20"/>
          <w:szCs w:val="20"/>
          <w:lang w:val="en-US"/>
        </w:rPr>
        <w:t xml:space="preserve"> to its surface area. It is obtained by performing a count of buildings </w:t>
      </w:r>
      <w:r w:rsidR="000A6B3D" w:rsidRPr="00E96337">
        <w:rPr>
          <w:rFonts w:ascii="Palatino Linotype" w:hAnsi="Palatino Linotype"/>
          <w:sz w:val="20"/>
          <w:szCs w:val="20"/>
          <w:lang w:val="en-US"/>
        </w:rPr>
        <w:t xml:space="preserve">first </w:t>
      </w:r>
      <w:r w:rsidR="00F73E68" w:rsidRPr="00E96337">
        <w:rPr>
          <w:rFonts w:ascii="Palatino Linotype" w:hAnsi="Palatino Linotype"/>
          <w:sz w:val="20"/>
          <w:szCs w:val="20"/>
          <w:lang w:val="en-US"/>
        </w:rPr>
        <w:t>and performing a spatial joining of points to polygons</w:t>
      </w:r>
      <w:r w:rsidR="0073423A">
        <w:rPr>
          <w:rFonts w:ascii="Palatino Linotype" w:hAnsi="Palatino Linotype"/>
          <w:sz w:val="20"/>
          <w:szCs w:val="20"/>
          <w:lang w:val="en-US"/>
        </w:rPr>
        <w:t>.</w:t>
      </w:r>
      <w:r w:rsidR="00E96337" w:rsidRPr="00E96337">
        <w:rPr>
          <w:rFonts w:ascii="Palatino Linotype" w:hAnsi="Palatino Linotype"/>
          <w:sz w:val="20"/>
          <w:szCs w:val="20"/>
          <w:lang w:val="en-US"/>
        </w:rPr>
        <w:t xml:space="preserve"> </w:t>
      </w:r>
      <w:r w:rsidR="00E96337" w:rsidRPr="00386073">
        <w:rPr>
          <w:rFonts w:ascii="Palatino Linotype" w:hAnsi="Palatino Linotype"/>
          <w:sz w:val="20"/>
          <w:szCs w:val="20"/>
          <w:lang w:val="en-US"/>
        </w:rPr>
        <w:t>The calculation of this indicator is based on the following formula:</w:t>
      </w:r>
    </w:p>
    <w:p w14:paraId="371CE07F" w14:textId="77777777" w:rsidR="00E96337" w:rsidRPr="00E96337" w:rsidRDefault="00E96337" w:rsidP="00E96337">
      <w:pPr>
        <w:pStyle w:val="Prrafodelista"/>
        <w:jc w:val="both"/>
        <w:rPr>
          <w:rFonts w:ascii="Palatino Linotype" w:hAnsi="Palatino Linotype"/>
          <w:sz w:val="20"/>
          <w:szCs w:val="20"/>
          <w:lang w:val="en-US"/>
        </w:rPr>
      </w:pPr>
    </w:p>
    <w:p w14:paraId="713B158E" w14:textId="31E2C5C8" w:rsidR="00F73E68" w:rsidRDefault="00F73E68" w:rsidP="00E96337">
      <w:pPr>
        <w:pStyle w:val="Prrafodelista"/>
        <w:jc w:val="center"/>
        <w:rPr>
          <w:rFonts w:ascii="Palatino Linotype" w:hAnsi="Palatino Linotype"/>
          <w:sz w:val="20"/>
          <w:szCs w:val="20"/>
          <w:lang w:val="en-US"/>
        </w:rPr>
      </w:pPr>
      <w:r w:rsidRPr="0033721C">
        <w:rPr>
          <w:rFonts w:ascii="Palatino Linotype" w:hAnsi="Palatino Linotype"/>
          <w:sz w:val="20"/>
          <w:szCs w:val="20"/>
          <w:lang w:val="en-US"/>
        </w:rPr>
        <w:t>Building Density = Number of buildings/cell area</w:t>
      </w:r>
    </w:p>
    <w:p w14:paraId="63CA6345" w14:textId="40FE5855" w:rsidR="00AC0F5D" w:rsidRDefault="00AC0F5D" w:rsidP="007B726B">
      <w:pPr>
        <w:pStyle w:val="Prrafodelista"/>
        <w:jc w:val="both"/>
        <w:rPr>
          <w:rFonts w:ascii="Palatino Linotype" w:hAnsi="Palatino Linotype"/>
          <w:sz w:val="20"/>
          <w:szCs w:val="20"/>
          <w:lang w:val="en-US"/>
        </w:rPr>
      </w:pPr>
    </w:p>
    <w:p w14:paraId="788F80C7" w14:textId="77777777" w:rsidR="00E96337" w:rsidRPr="0033721C" w:rsidRDefault="00E96337" w:rsidP="007B726B">
      <w:pPr>
        <w:pStyle w:val="Prrafodelista"/>
        <w:jc w:val="both"/>
        <w:rPr>
          <w:rFonts w:ascii="Palatino Linotype" w:hAnsi="Palatino Linotype"/>
          <w:sz w:val="20"/>
          <w:szCs w:val="20"/>
          <w:lang w:val="en-US"/>
        </w:rPr>
      </w:pPr>
    </w:p>
    <w:p w14:paraId="66AB42B5" w14:textId="5F2AB414" w:rsidR="00692474" w:rsidRPr="0033721C" w:rsidRDefault="004D1FF6"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692474" w:rsidRPr="00AC0F5D">
        <w:rPr>
          <w:rFonts w:ascii="Palatino Linotype" w:hAnsi="Palatino Linotype"/>
          <w:i/>
          <w:iCs/>
          <w:sz w:val="20"/>
          <w:szCs w:val="20"/>
          <w:lang w:val="en-US"/>
        </w:rPr>
        <w:t>Commercial Density</w:t>
      </w:r>
      <w:r w:rsidR="00692474"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692474"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N9ghD822","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sidR="00D602C7">
        <w:rPr>
          <w:rFonts w:ascii="Palatino Linotype" w:hAnsi="Palatino Linotype"/>
          <w:sz w:val="20"/>
          <w:szCs w:val="20"/>
          <w:lang w:val="en-US"/>
        </w:rPr>
        <w:t xml:space="preserve"> </w:t>
      </w:r>
      <w:r w:rsidR="000A6B3D">
        <w:rPr>
          <w:rFonts w:ascii="Palatino Linotype" w:hAnsi="Palatino Linotype"/>
          <w:sz w:val="20"/>
          <w:szCs w:val="20"/>
          <w:lang w:val="en-US"/>
        </w:rPr>
        <w:t>m</w:t>
      </w:r>
      <w:r w:rsidR="00692474" w:rsidRPr="0033721C">
        <w:rPr>
          <w:rFonts w:ascii="Palatino Linotype" w:hAnsi="Palatino Linotype"/>
          <w:sz w:val="20"/>
          <w:szCs w:val="20"/>
          <w:lang w:val="en-US"/>
        </w:rPr>
        <w:t xml:space="preserve">easures the number of </w:t>
      </w:r>
      <w:r>
        <w:rPr>
          <w:rFonts w:ascii="Palatino Linotype" w:hAnsi="Palatino Linotype"/>
          <w:sz w:val="20"/>
          <w:szCs w:val="20"/>
          <w:lang w:val="en-US"/>
        </w:rPr>
        <w:t>retailers</w:t>
      </w:r>
      <w:r w:rsidR="00692474" w:rsidRPr="0033721C">
        <w:rPr>
          <w:rFonts w:ascii="Palatino Linotype" w:hAnsi="Palatino Linotype"/>
          <w:sz w:val="20"/>
          <w:szCs w:val="20"/>
          <w:lang w:val="en-US"/>
        </w:rPr>
        <w:t xml:space="preserve"> that exist in a 50x50m cell.  It is obtained by performing a count of retail</w:t>
      </w:r>
      <w:r w:rsidR="000A6B3D">
        <w:rPr>
          <w:rFonts w:ascii="Palatino Linotype" w:hAnsi="Palatino Linotype"/>
          <w:sz w:val="20"/>
          <w:szCs w:val="20"/>
          <w:lang w:val="en-US"/>
        </w:rPr>
        <w:t xml:space="preserve"> first</w:t>
      </w:r>
      <w:r w:rsidR="00692474" w:rsidRPr="0033721C">
        <w:rPr>
          <w:rFonts w:ascii="Palatino Linotype" w:hAnsi="Palatino Linotype"/>
          <w:sz w:val="20"/>
          <w:szCs w:val="20"/>
          <w:lang w:val="en-US"/>
        </w:rPr>
        <w:t xml:space="preserve"> </w:t>
      </w:r>
      <w:r w:rsidR="000A6B3D" w:rsidRPr="0033721C">
        <w:rPr>
          <w:rFonts w:ascii="Palatino Linotype" w:hAnsi="Palatino Linotype"/>
          <w:sz w:val="20"/>
          <w:szCs w:val="20"/>
          <w:lang w:val="en-US"/>
        </w:rPr>
        <w:t>and performing</w:t>
      </w:r>
      <w:r w:rsidR="00692474" w:rsidRPr="0033721C">
        <w:rPr>
          <w:rFonts w:ascii="Palatino Linotype" w:hAnsi="Palatino Linotype"/>
          <w:sz w:val="20"/>
          <w:szCs w:val="20"/>
          <w:lang w:val="en-US"/>
        </w:rPr>
        <w:t xml:space="preserve"> a spatial joining of points to polygons</w:t>
      </w:r>
      <w:r w:rsidR="000A6B3D">
        <w:rPr>
          <w:rFonts w:ascii="Palatino Linotype" w:hAnsi="Palatino Linotype"/>
          <w:sz w:val="20"/>
          <w:szCs w:val="20"/>
          <w:lang w:val="en-US"/>
        </w:rPr>
        <w:t>, after</w:t>
      </w:r>
      <w:r w:rsidR="00692474" w:rsidRPr="0033721C">
        <w:rPr>
          <w:rFonts w:ascii="Palatino Linotype" w:hAnsi="Palatino Linotype"/>
          <w:sz w:val="20"/>
          <w:szCs w:val="20"/>
          <w:lang w:val="en-US"/>
        </w:rPr>
        <w:t xml:space="preserve">. </w:t>
      </w:r>
      <w:r w:rsidR="00E96337" w:rsidRPr="00386073">
        <w:rPr>
          <w:rFonts w:ascii="Palatino Linotype" w:hAnsi="Palatino Linotype"/>
          <w:sz w:val="20"/>
          <w:szCs w:val="20"/>
          <w:lang w:val="en-US"/>
        </w:rPr>
        <w:t>The calculation of this indicator is based on the following formula:</w:t>
      </w:r>
    </w:p>
    <w:p w14:paraId="58071586" w14:textId="77777777" w:rsidR="00E96337" w:rsidRDefault="00E96337" w:rsidP="00AC0F5D">
      <w:pPr>
        <w:ind w:left="360" w:firstLine="348"/>
        <w:jc w:val="both"/>
        <w:rPr>
          <w:rFonts w:ascii="Palatino Linotype" w:hAnsi="Palatino Linotype"/>
          <w:sz w:val="20"/>
          <w:szCs w:val="20"/>
          <w:lang w:val="en-US"/>
        </w:rPr>
      </w:pPr>
    </w:p>
    <w:p w14:paraId="3E327B9F" w14:textId="5FD3B657" w:rsidR="00692474" w:rsidRDefault="00692474" w:rsidP="00E96337">
      <w:pPr>
        <w:ind w:left="360" w:firstLine="348"/>
        <w:jc w:val="center"/>
        <w:rPr>
          <w:rFonts w:ascii="Palatino Linotype" w:hAnsi="Palatino Linotype"/>
          <w:sz w:val="20"/>
          <w:szCs w:val="20"/>
          <w:lang w:val="en-US"/>
        </w:rPr>
      </w:pPr>
      <w:r w:rsidRPr="0033721C">
        <w:rPr>
          <w:rFonts w:ascii="Palatino Linotype" w:hAnsi="Palatino Linotype"/>
          <w:sz w:val="20"/>
          <w:szCs w:val="20"/>
          <w:lang w:val="en-US"/>
        </w:rPr>
        <w:t>Commercial Density = Number of retailers/cell area</w:t>
      </w:r>
    </w:p>
    <w:p w14:paraId="071F30EC" w14:textId="5724E4FB" w:rsidR="00AC0F5D" w:rsidRDefault="00AC0F5D" w:rsidP="00AC0F5D">
      <w:pPr>
        <w:ind w:left="360" w:firstLine="348"/>
        <w:jc w:val="both"/>
        <w:rPr>
          <w:rFonts w:ascii="Palatino Linotype" w:hAnsi="Palatino Linotype"/>
          <w:sz w:val="20"/>
          <w:szCs w:val="20"/>
          <w:lang w:val="en-US"/>
        </w:rPr>
      </w:pPr>
    </w:p>
    <w:p w14:paraId="3D715CB5" w14:textId="77777777" w:rsidR="00E96337" w:rsidRPr="0033721C" w:rsidRDefault="00E96337" w:rsidP="00AC0F5D">
      <w:pPr>
        <w:ind w:left="360" w:firstLine="348"/>
        <w:jc w:val="both"/>
        <w:rPr>
          <w:rFonts w:ascii="Palatino Linotype" w:hAnsi="Palatino Linotype"/>
          <w:sz w:val="20"/>
          <w:szCs w:val="20"/>
          <w:lang w:val="en-US"/>
        </w:rPr>
      </w:pPr>
    </w:p>
    <w:p w14:paraId="44C03A01" w14:textId="4CD2EE85" w:rsidR="002320B4" w:rsidRDefault="004D1FF6"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The public</w:t>
      </w:r>
      <w:r w:rsidR="002320B4" w:rsidRPr="00AC0F5D">
        <w:rPr>
          <w:rFonts w:ascii="Palatino Linotype" w:hAnsi="Palatino Linotype"/>
          <w:i/>
          <w:iCs/>
          <w:sz w:val="20"/>
          <w:szCs w:val="20"/>
          <w:lang w:val="en-US"/>
        </w:rPr>
        <w:t xml:space="preserve"> Facilities Densit</w:t>
      </w:r>
      <w:r w:rsidR="000A6B3D">
        <w:rPr>
          <w:rFonts w:ascii="Palatino Linotype" w:hAnsi="Palatino Linotype"/>
          <w:i/>
          <w:iCs/>
          <w:sz w:val="20"/>
          <w:szCs w:val="20"/>
          <w:lang w:val="en-US"/>
        </w:rPr>
        <w:t>y</w:t>
      </w:r>
      <w:r w:rsidR="002320B4"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2320B4" w:rsidRPr="0033721C">
        <w:rPr>
          <w:rFonts w:ascii="Palatino Linotype" w:hAnsi="Palatino Linotype"/>
          <w:sz w:val="20"/>
          <w:szCs w:val="20"/>
          <w:lang w:val="en-US"/>
        </w:rPr>
        <w:t>according to</w:t>
      </w:r>
      <w:r>
        <w:rPr>
          <w:rFonts w:ascii="Palatino Linotype" w:hAnsi="Palatino Linotype"/>
          <w:sz w:val="20"/>
          <w:szCs w:val="20"/>
          <w:lang w:val="en-US"/>
        </w:rPr>
        <w:t xml:space="preserve">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60tHIqQn","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sidR="002320B4" w:rsidRPr="0033721C">
        <w:rPr>
          <w:rFonts w:ascii="Palatino Linotype" w:hAnsi="Palatino Linotype"/>
          <w:sz w:val="20"/>
          <w:szCs w:val="20"/>
          <w:lang w:val="en-US"/>
        </w:rPr>
        <w:t xml:space="preserve"> </w:t>
      </w:r>
      <w:r w:rsidR="000A6B3D">
        <w:rPr>
          <w:rFonts w:ascii="Palatino Linotype" w:hAnsi="Palatino Linotype"/>
          <w:sz w:val="20"/>
          <w:szCs w:val="20"/>
          <w:lang w:val="en-US"/>
        </w:rPr>
        <w:t>m</w:t>
      </w:r>
      <w:r w:rsidR="002320B4" w:rsidRPr="0033721C">
        <w:rPr>
          <w:rFonts w:ascii="Palatino Linotype" w:hAnsi="Palatino Linotype"/>
          <w:sz w:val="20"/>
          <w:szCs w:val="20"/>
          <w:lang w:val="en-US"/>
        </w:rPr>
        <w:t xml:space="preserve">easures the number of facilities such as public </w:t>
      </w:r>
      <w:r w:rsidR="000A6B3D">
        <w:rPr>
          <w:rFonts w:ascii="Palatino Linotype" w:hAnsi="Palatino Linotype"/>
          <w:sz w:val="20"/>
          <w:szCs w:val="20"/>
          <w:lang w:val="en-US"/>
        </w:rPr>
        <w:t>facilities</w:t>
      </w:r>
      <w:r w:rsidR="002320B4" w:rsidRPr="0033721C">
        <w:rPr>
          <w:rFonts w:ascii="Palatino Linotype" w:hAnsi="Palatino Linotype"/>
          <w:sz w:val="20"/>
          <w:szCs w:val="20"/>
          <w:lang w:val="en-US"/>
        </w:rPr>
        <w:t xml:space="preserve">, hospitals, schools, colleges, etc. in a 50x50m cell </w:t>
      </w:r>
      <w:r w:rsidR="000A6B3D">
        <w:rPr>
          <w:rFonts w:ascii="Palatino Linotype" w:hAnsi="Palatino Linotype"/>
          <w:sz w:val="20"/>
          <w:szCs w:val="20"/>
          <w:lang w:val="en-US"/>
        </w:rPr>
        <w:t>in relation to</w:t>
      </w:r>
      <w:r w:rsidR="002320B4" w:rsidRPr="0033721C">
        <w:rPr>
          <w:rFonts w:ascii="Palatino Linotype" w:hAnsi="Palatino Linotype"/>
          <w:sz w:val="20"/>
          <w:szCs w:val="20"/>
          <w:lang w:val="en-US"/>
        </w:rPr>
        <w:t xml:space="preserve"> its surface. It is obtained by performing a count of facilities</w:t>
      </w:r>
      <w:r w:rsidR="000A6B3D">
        <w:rPr>
          <w:rFonts w:ascii="Palatino Linotype" w:hAnsi="Palatino Linotype"/>
          <w:sz w:val="20"/>
          <w:szCs w:val="20"/>
          <w:lang w:val="en-US"/>
        </w:rPr>
        <w:t xml:space="preserve"> first</w:t>
      </w:r>
      <w:r w:rsidR="002320B4" w:rsidRPr="0033721C">
        <w:rPr>
          <w:rFonts w:ascii="Palatino Linotype" w:hAnsi="Palatino Linotype"/>
          <w:sz w:val="20"/>
          <w:szCs w:val="20"/>
          <w:lang w:val="en-US"/>
        </w:rPr>
        <w:t xml:space="preserve"> and performing a spatial joining of points to polygons</w:t>
      </w:r>
      <w:r w:rsidR="000A6B3D">
        <w:rPr>
          <w:rFonts w:ascii="Palatino Linotype" w:hAnsi="Palatino Linotype"/>
          <w:sz w:val="20"/>
          <w:szCs w:val="20"/>
          <w:lang w:val="en-US"/>
        </w:rPr>
        <w:t>, after</w:t>
      </w:r>
      <w:r w:rsidR="002320B4" w:rsidRPr="0033721C">
        <w:rPr>
          <w:rFonts w:ascii="Palatino Linotype" w:hAnsi="Palatino Linotype"/>
          <w:sz w:val="20"/>
          <w:szCs w:val="20"/>
          <w:lang w:val="en-US"/>
        </w:rPr>
        <w:t xml:space="preserve">. </w:t>
      </w:r>
      <w:r w:rsidR="00E96337" w:rsidRPr="00386073">
        <w:rPr>
          <w:rFonts w:ascii="Palatino Linotype" w:hAnsi="Palatino Linotype"/>
          <w:sz w:val="20"/>
          <w:szCs w:val="20"/>
          <w:lang w:val="en-US"/>
        </w:rPr>
        <w:t>The calculation of this indicator is based on the following formula:</w:t>
      </w:r>
    </w:p>
    <w:p w14:paraId="53155156" w14:textId="77777777" w:rsidR="00E96337" w:rsidRPr="0033721C" w:rsidRDefault="00E96337" w:rsidP="00E96337">
      <w:pPr>
        <w:pStyle w:val="Prrafodelista"/>
        <w:jc w:val="center"/>
        <w:rPr>
          <w:rFonts w:ascii="Palatino Linotype" w:hAnsi="Palatino Linotype"/>
          <w:sz w:val="20"/>
          <w:szCs w:val="20"/>
          <w:lang w:val="en-US"/>
        </w:rPr>
      </w:pPr>
    </w:p>
    <w:p w14:paraId="33A15288" w14:textId="52A47479" w:rsidR="002320B4" w:rsidRDefault="002320B4" w:rsidP="00E96337">
      <w:pPr>
        <w:ind w:left="360" w:firstLine="348"/>
        <w:jc w:val="center"/>
        <w:rPr>
          <w:rFonts w:ascii="Palatino Linotype" w:hAnsi="Palatino Linotype"/>
          <w:sz w:val="20"/>
          <w:szCs w:val="20"/>
          <w:lang w:val="en-US"/>
        </w:rPr>
      </w:pPr>
      <w:r w:rsidRPr="0033721C">
        <w:rPr>
          <w:rFonts w:ascii="Palatino Linotype" w:hAnsi="Palatino Linotype"/>
          <w:sz w:val="20"/>
          <w:szCs w:val="20"/>
          <w:lang w:val="en-US"/>
        </w:rPr>
        <w:t>Public Facilities Density = Number of facilities/cell area</w:t>
      </w:r>
    </w:p>
    <w:p w14:paraId="0A151C47" w14:textId="77777777" w:rsidR="00AC0F5D" w:rsidRPr="0033721C" w:rsidRDefault="00AC0F5D" w:rsidP="007B726B">
      <w:pPr>
        <w:ind w:left="360"/>
        <w:jc w:val="both"/>
        <w:rPr>
          <w:rFonts w:ascii="Palatino Linotype" w:hAnsi="Palatino Linotype"/>
          <w:sz w:val="20"/>
          <w:szCs w:val="20"/>
          <w:lang w:val="en-US"/>
        </w:rPr>
      </w:pPr>
    </w:p>
    <w:p w14:paraId="65B0185C" w14:textId="05DB587F" w:rsidR="00E96337" w:rsidRDefault="004D1FF6" w:rsidP="00AC0F5D">
      <w:pPr>
        <w:pStyle w:val="Prrafodelista"/>
        <w:numPr>
          <w:ilvl w:val="0"/>
          <w:numId w:val="1"/>
        </w:numPr>
        <w:ind w:left="360" w:firstLine="348"/>
        <w:jc w:val="both"/>
        <w:rPr>
          <w:rFonts w:ascii="Palatino Linotype" w:hAnsi="Palatino Linotype"/>
          <w:sz w:val="20"/>
          <w:szCs w:val="20"/>
          <w:lang w:val="en-US"/>
        </w:rPr>
      </w:pPr>
      <w:r w:rsidRPr="00E96337">
        <w:rPr>
          <w:rFonts w:ascii="Palatino Linotype" w:hAnsi="Palatino Linotype"/>
          <w:i/>
          <w:iCs/>
          <w:sz w:val="20"/>
          <w:szCs w:val="20"/>
          <w:lang w:val="en-US"/>
        </w:rPr>
        <w:t xml:space="preserve">The </w:t>
      </w:r>
      <w:r w:rsidR="00837E64" w:rsidRPr="00E96337">
        <w:rPr>
          <w:rFonts w:ascii="Palatino Linotype" w:hAnsi="Palatino Linotype"/>
          <w:i/>
          <w:iCs/>
          <w:sz w:val="20"/>
          <w:szCs w:val="20"/>
          <w:lang w:val="en-US"/>
        </w:rPr>
        <w:t xml:space="preserve">Floor Area Ratio </w:t>
      </w:r>
      <w:r w:rsidR="00AC0F5D" w:rsidRPr="00E96337">
        <w:rPr>
          <w:rFonts w:ascii="Palatino Linotype" w:hAnsi="Palatino Linotype"/>
          <w:i/>
          <w:iCs/>
          <w:sz w:val="20"/>
          <w:szCs w:val="20"/>
          <w:lang w:val="en-US"/>
        </w:rPr>
        <w:t>(FAR)</w:t>
      </w:r>
      <w:r w:rsidR="00AC0F5D" w:rsidRPr="00E96337">
        <w:rPr>
          <w:rFonts w:ascii="Palatino Linotype" w:hAnsi="Palatino Linotype"/>
          <w:sz w:val="20"/>
          <w:szCs w:val="20"/>
          <w:lang w:val="en-US"/>
        </w:rPr>
        <w:t xml:space="preserve"> </w:t>
      </w:r>
      <w:r w:rsidRPr="00E96337">
        <w:rPr>
          <w:rFonts w:ascii="Palatino Linotype" w:hAnsi="Palatino Linotype"/>
          <w:sz w:val="20"/>
          <w:szCs w:val="20"/>
          <w:lang w:val="en-US"/>
        </w:rPr>
        <w:t xml:space="preserve">indicator </w:t>
      </w:r>
      <w:r w:rsidR="00837E64" w:rsidRPr="00E96337">
        <w:rPr>
          <w:rFonts w:ascii="Palatino Linotype" w:hAnsi="Palatino Linotype"/>
          <w:sz w:val="20"/>
          <w:szCs w:val="20"/>
          <w:lang w:val="en-US"/>
        </w:rPr>
        <w:t xml:space="preserve">according to </w:t>
      </w:r>
      <w:r w:rsidRPr="00E96337">
        <w:rPr>
          <w:rFonts w:ascii="Palatino Linotype" w:hAnsi="Palatino Linotype"/>
          <w:sz w:val="20"/>
          <w:szCs w:val="20"/>
          <w:lang w:val="en-US"/>
        </w:rPr>
        <w:fldChar w:fldCharType="begin"/>
      </w:r>
      <w:r w:rsidRPr="00E96337">
        <w:rPr>
          <w:rFonts w:ascii="Palatino Linotype" w:hAnsi="Palatino Linotype"/>
          <w:sz w:val="20"/>
          <w:szCs w:val="20"/>
          <w:lang w:val="en-US"/>
        </w:rPr>
        <w:instrText xml:space="preserve"> ADDIN ZOTERO_ITEM CSL_CITATION {"citationID":"i9lmxqaV","properties":{"formattedCitation":"[3]","plainCitation":"[3]","noteIndex":0},"citationItems":[{"id":49,"uris":["http://zotero.org/users/10779305/items/4HQCK5DH"],"itemData":{"id":49,"type":"article-journal","container-title":"ISPRS International Journal of Geo-Information","DOI":"10.3390/ijgi8040165","ISSN":"2220-9964","issue":"4","journalAbbreviation":"ISPRS International Journal of Geo-Information","note":"number: 4\npublisher: MDPI","page":"165","title":"Exploring the associations between urban form and neighborhood vibrancy: a case study of Chengdu, China","volume":"8","author":[{"family":"Lu","given":"Shiwei"},{"family":"Huang","given":"Yaping"},{"family":"Shi","given":"Chaoyang"},{"family":"Yang","given":"Xiping"}],"issued":{"date-parts":[["2019"]]}}}],"schema":"https://github.com/citation-style-language/schema/raw/master/csl-citation.json"} </w:instrText>
      </w:r>
      <w:r w:rsidRPr="00E96337">
        <w:rPr>
          <w:rFonts w:ascii="Palatino Linotype" w:hAnsi="Palatino Linotype"/>
          <w:sz w:val="20"/>
          <w:szCs w:val="20"/>
          <w:lang w:val="en-US"/>
        </w:rPr>
        <w:fldChar w:fldCharType="separate"/>
      </w:r>
      <w:r w:rsidRPr="00E96337">
        <w:rPr>
          <w:rFonts w:ascii="Palatino Linotype" w:hAnsi="Palatino Linotype"/>
          <w:noProof/>
          <w:sz w:val="20"/>
          <w:szCs w:val="20"/>
          <w:lang w:val="en-US"/>
        </w:rPr>
        <w:t>[3]</w:t>
      </w:r>
      <w:r w:rsidRPr="00E96337">
        <w:rPr>
          <w:rFonts w:ascii="Palatino Linotype" w:hAnsi="Palatino Linotype"/>
          <w:sz w:val="20"/>
          <w:szCs w:val="20"/>
          <w:lang w:val="en-US"/>
        </w:rPr>
        <w:fldChar w:fldCharType="end"/>
      </w:r>
      <w:r w:rsidRPr="00E96337">
        <w:rPr>
          <w:rFonts w:ascii="Palatino Linotype" w:hAnsi="Palatino Linotype"/>
          <w:sz w:val="20"/>
          <w:szCs w:val="20"/>
          <w:lang w:val="en-US"/>
        </w:rPr>
        <w:t xml:space="preserve"> </w:t>
      </w:r>
      <w:r w:rsidR="00837E64" w:rsidRPr="00E96337">
        <w:rPr>
          <w:rFonts w:ascii="Palatino Linotype" w:hAnsi="Palatino Linotype"/>
          <w:sz w:val="20"/>
          <w:szCs w:val="20"/>
          <w:lang w:val="en-US"/>
        </w:rPr>
        <w:t>measures the total built</w:t>
      </w:r>
      <w:r w:rsidR="000A6B3D" w:rsidRPr="00E96337">
        <w:rPr>
          <w:rFonts w:ascii="Palatino Linotype" w:hAnsi="Palatino Linotype"/>
          <w:sz w:val="20"/>
          <w:szCs w:val="20"/>
          <w:lang w:val="en-US"/>
        </w:rPr>
        <w:t xml:space="preserve"> floor</w:t>
      </w:r>
      <w:r w:rsidR="00837E64" w:rsidRPr="00E96337">
        <w:rPr>
          <w:rFonts w:ascii="Palatino Linotype" w:hAnsi="Palatino Linotype"/>
          <w:sz w:val="20"/>
          <w:szCs w:val="20"/>
          <w:lang w:val="en-US"/>
        </w:rPr>
        <w:t xml:space="preserve"> area</w:t>
      </w:r>
      <w:r w:rsidR="000A6B3D" w:rsidRPr="00E96337">
        <w:rPr>
          <w:rFonts w:ascii="Palatino Linotype" w:hAnsi="Palatino Linotype"/>
          <w:sz w:val="20"/>
          <w:szCs w:val="20"/>
          <w:lang w:val="en-US"/>
        </w:rPr>
        <w:t xml:space="preserve">, </w:t>
      </w:r>
      <w:r w:rsidR="00837E64" w:rsidRPr="00E96337">
        <w:rPr>
          <w:rFonts w:ascii="Palatino Linotype" w:hAnsi="Palatino Linotype"/>
          <w:sz w:val="20"/>
          <w:szCs w:val="20"/>
          <w:lang w:val="en-US"/>
        </w:rPr>
        <w:t>considering the number of floors</w:t>
      </w:r>
      <w:r w:rsidR="000A6B3D" w:rsidRPr="00E96337">
        <w:rPr>
          <w:rFonts w:ascii="Palatino Linotype" w:hAnsi="Palatino Linotype"/>
          <w:sz w:val="20"/>
          <w:szCs w:val="20"/>
          <w:lang w:val="en-US"/>
        </w:rPr>
        <w:t>,</w:t>
      </w:r>
      <w:r w:rsidR="00837E64" w:rsidRPr="00E96337">
        <w:rPr>
          <w:rFonts w:ascii="Palatino Linotype" w:hAnsi="Palatino Linotype"/>
          <w:sz w:val="20"/>
          <w:szCs w:val="20"/>
          <w:lang w:val="en-US"/>
        </w:rPr>
        <w:t xml:space="preserve"> in a block </w:t>
      </w:r>
      <w:r w:rsidR="000A6B3D" w:rsidRPr="00E96337">
        <w:rPr>
          <w:rFonts w:ascii="Palatino Linotype" w:hAnsi="Palatino Linotype"/>
          <w:sz w:val="20"/>
          <w:szCs w:val="20"/>
          <w:lang w:val="en-US"/>
        </w:rPr>
        <w:t xml:space="preserve">in relation </w:t>
      </w:r>
      <w:r w:rsidR="00837E64" w:rsidRPr="00E96337">
        <w:rPr>
          <w:rFonts w:ascii="Palatino Linotype" w:hAnsi="Palatino Linotype"/>
          <w:sz w:val="20"/>
          <w:szCs w:val="20"/>
          <w:lang w:val="en-US"/>
        </w:rPr>
        <w:t xml:space="preserve">to the area of the block.  </w:t>
      </w:r>
      <w:r w:rsidR="00E96337" w:rsidRPr="00386073">
        <w:rPr>
          <w:rFonts w:ascii="Palatino Linotype" w:hAnsi="Palatino Linotype"/>
          <w:sz w:val="20"/>
          <w:szCs w:val="20"/>
          <w:lang w:val="en-US"/>
        </w:rPr>
        <w:t>The calculation of this indicator is based on the following formula:</w:t>
      </w:r>
      <w:r w:rsidR="00E96337">
        <w:rPr>
          <w:rFonts w:ascii="Palatino Linotype" w:hAnsi="Palatino Linotype"/>
          <w:sz w:val="20"/>
          <w:szCs w:val="20"/>
          <w:lang w:val="en-US"/>
        </w:rPr>
        <w:t xml:space="preserve"> </w:t>
      </w:r>
    </w:p>
    <w:p w14:paraId="4ADEAF6B" w14:textId="77777777" w:rsidR="00E96337" w:rsidRPr="00E96337" w:rsidRDefault="00E96337" w:rsidP="00E96337">
      <w:pPr>
        <w:jc w:val="both"/>
        <w:rPr>
          <w:rFonts w:ascii="Palatino Linotype" w:hAnsi="Palatino Linotype"/>
          <w:sz w:val="20"/>
          <w:szCs w:val="20"/>
          <w:lang w:val="en-US"/>
        </w:rPr>
      </w:pPr>
    </w:p>
    <w:p w14:paraId="01ABEF8B" w14:textId="116EE0BB" w:rsidR="00837E64" w:rsidRPr="00E96337" w:rsidRDefault="00837E64" w:rsidP="00E96337">
      <w:pPr>
        <w:pStyle w:val="Prrafodelista"/>
        <w:ind w:left="708"/>
        <w:jc w:val="center"/>
        <w:rPr>
          <w:rFonts w:ascii="Palatino Linotype" w:hAnsi="Palatino Linotype"/>
          <w:sz w:val="20"/>
          <w:szCs w:val="20"/>
          <w:lang w:val="en-US"/>
        </w:rPr>
      </w:pPr>
      <w:r w:rsidRPr="00E96337">
        <w:rPr>
          <w:rFonts w:ascii="Palatino Linotype" w:hAnsi="Palatino Linotype"/>
          <w:sz w:val="20"/>
          <w:szCs w:val="20"/>
          <w:lang w:val="en-US"/>
        </w:rPr>
        <w:t>Floor Area Ratio = Total built-up area/block area</w:t>
      </w:r>
    </w:p>
    <w:p w14:paraId="7C9AFDC0" w14:textId="77777777" w:rsidR="00AC0F5D" w:rsidRPr="0033721C" w:rsidRDefault="00AC0F5D" w:rsidP="00AC0F5D">
      <w:pPr>
        <w:ind w:left="360" w:firstLine="348"/>
        <w:jc w:val="both"/>
        <w:rPr>
          <w:rFonts w:ascii="Palatino Linotype" w:hAnsi="Palatino Linotype"/>
          <w:sz w:val="20"/>
          <w:szCs w:val="20"/>
          <w:lang w:val="en-US"/>
        </w:rPr>
      </w:pPr>
    </w:p>
    <w:p w14:paraId="3CEB982F" w14:textId="61F29FFA" w:rsidR="0092643F" w:rsidRPr="0033721C" w:rsidRDefault="004D1FF6"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92643F" w:rsidRPr="00AC0F5D">
        <w:rPr>
          <w:rFonts w:ascii="Palatino Linotype" w:hAnsi="Palatino Linotype"/>
          <w:i/>
          <w:iCs/>
          <w:sz w:val="20"/>
          <w:szCs w:val="20"/>
          <w:lang w:val="en-US"/>
        </w:rPr>
        <w:t>Building Density Index</w:t>
      </w:r>
      <w:r w:rsidR="0092643F" w:rsidRPr="0033721C">
        <w:rPr>
          <w:rFonts w:ascii="Palatino Linotype" w:hAnsi="Palatino Linotype"/>
          <w:sz w:val="20"/>
          <w:szCs w:val="20"/>
          <w:lang w:val="en-US"/>
        </w:rPr>
        <w:t xml:space="preserve"> 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{"citationID":"aRt4AviN","properties":{"formattedCitation":"[3]","plainCitation":"[3]","noteIndex":0},"citationItems":[{"id":49,"uris":["http://zotero.org/users/10779305/items/4HQCK5DH"],"itemData":{"id":49,"type":"article-journal","container-title":"ISPRS International Journal of Geo-Information","DOI":"10.3390/ijgi8040165","ISSN":"2220-9964","issue":"4","journalAbbreviation":"ISPRS International Journal of Geo-Information","note":"number: 4\npublisher: MDPI","page":"165","title":"Exploring the associations between urban form and neighborhood vibrancy: a case study of Chengdu, China","volume":"8","author":[{"family":"Lu","given":"Shiwei"},{"family":"Huang","given":"Yaping"},{"family":"Shi","given":"Chaoyang"},{"family":"Yang","given":"Xiping"}],"issued":{"date-parts":[["2019"]]}}}],"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[3]</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0A6B3D">
        <w:rPr>
          <w:rFonts w:ascii="Palatino Linotype" w:hAnsi="Palatino Linotype"/>
          <w:sz w:val="20"/>
          <w:szCs w:val="20"/>
          <w:lang w:val="en-US"/>
        </w:rPr>
        <w:t>m</w:t>
      </w:r>
      <w:r w:rsidR="0092643F" w:rsidRPr="0033721C">
        <w:rPr>
          <w:rFonts w:ascii="Palatino Linotype" w:hAnsi="Palatino Linotype"/>
          <w:sz w:val="20"/>
          <w:szCs w:val="20"/>
          <w:lang w:val="en-US"/>
        </w:rPr>
        <w:t xml:space="preserve">easures the total </w:t>
      </w:r>
      <w:r w:rsidR="000A6B3D">
        <w:rPr>
          <w:rFonts w:ascii="Palatino Linotype" w:hAnsi="Palatino Linotype"/>
          <w:sz w:val="20"/>
          <w:szCs w:val="20"/>
          <w:lang w:val="en-US"/>
        </w:rPr>
        <w:t xml:space="preserve">built </w:t>
      </w:r>
      <w:r w:rsidR="0092643F" w:rsidRPr="0033721C">
        <w:rPr>
          <w:rFonts w:ascii="Palatino Linotype" w:hAnsi="Palatino Linotype"/>
          <w:sz w:val="20"/>
          <w:szCs w:val="20"/>
          <w:lang w:val="en-US"/>
        </w:rPr>
        <w:t xml:space="preserve">floor area </w:t>
      </w:r>
      <w:r w:rsidR="000A6B3D">
        <w:rPr>
          <w:rFonts w:ascii="Palatino Linotype" w:hAnsi="Palatino Linotype"/>
          <w:sz w:val="20"/>
          <w:szCs w:val="20"/>
          <w:lang w:val="en-US"/>
        </w:rPr>
        <w:t>i</w:t>
      </w:r>
      <w:r w:rsidR="0092643F" w:rsidRPr="0033721C">
        <w:rPr>
          <w:rFonts w:ascii="Palatino Linotype" w:hAnsi="Palatino Linotype"/>
          <w:sz w:val="20"/>
          <w:szCs w:val="20"/>
          <w:lang w:val="en-US"/>
        </w:rPr>
        <w:t xml:space="preserve">n a block </w:t>
      </w:r>
      <w:r w:rsidR="000A6B3D">
        <w:rPr>
          <w:rFonts w:ascii="Palatino Linotype" w:hAnsi="Palatino Linotype"/>
          <w:sz w:val="20"/>
          <w:szCs w:val="20"/>
          <w:lang w:val="en-US"/>
        </w:rPr>
        <w:t>in relation</w:t>
      </w:r>
      <w:r w:rsidR="0092643F" w:rsidRPr="0033721C">
        <w:rPr>
          <w:rFonts w:ascii="Palatino Linotype" w:hAnsi="Palatino Linotype"/>
          <w:sz w:val="20"/>
          <w:szCs w:val="20"/>
          <w:lang w:val="en-US"/>
        </w:rPr>
        <w:t xml:space="preserve"> to the area of the block. </w:t>
      </w:r>
    </w:p>
    <w:p w14:paraId="7F6D97FD" w14:textId="13470C10" w:rsidR="0092643F" w:rsidRDefault="0092643F" w:rsidP="00E96337">
      <w:pPr>
        <w:ind w:left="360" w:firstLine="348"/>
        <w:jc w:val="center"/>
        <w:rPr>
          <w:rFonts w:ascii="Palatino Linotype" w:hAnsi="Palatino Linotype"/>
          <w:sz w:val="20"/>
          <w:szCs w:val="20"/>
          <w:lang w:val="en-US"/>
        </w:rPr>
      </w:pPr>
      <w:r w:rsidRPr="0033721C">
        <w:rPr>
          <w:rFonts w:ascii="Palatino Linotype" w:hAnsi="Palatino Linotype"/>
          <w:sz w:val="20"/>
          <w:szCs w:val="20"/>
          <w:lang w:val="en-US"/>
        </w:rPr>
        <w:t>Building Density Index = Total floor area in a block/area of the block</w:t>
      </w:r>
    </w:p>
    <w:p w14:paraId="27A68A4F" w14:textId="77777777" w:rsidR="00AC0F5D" w:rsidRPr="0033721C" w:rsidRDefault="00AC0F5D" w:rsidP="007B726B">
      <w:pPr>
        <w:ind w:left="360"/>
        <w:jc w:val="both"/>
        <w:rPr>
          <w:rFonts w:ascii="Palatino Linotype" w:hAnsi="Palatino Linotype"/>
          <w:sz w:val="20"/>
          <w:szCs w:val="20"/>
          <w:lang w:val="en-US"/>
        </w:rPr>
      </w:pPr>
    </w:p>
    <w:p w14:paraId="7DE6C4CE" w14:textId="6365426E" w:rsidR="00DD0036" w:rsidRDefault="004D1FF6"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lastRenderedPageBreak/>
        <w:t xml:space="preserve">The </w:t>
      </w:r>
      <w:r w:rsidR="00DD0036" w:rsidRPr="00AC0F5D">
        <w:rPr>
          <w:rFonts w:ascii="Palatino Linotype" w:hAnsi="Palatino Linotype"/>
          <w:i/>
          <w:iCs/>
          <w:sz w:val="20"/>
          <w:szCs w:val="20"/>
          <w:lang w:val="en-US"/>
        </w:rPr>
        <w:t>POI (Points of Interest) Density Index</w:t>
      </w:r>
      <w:r w:rsidR="00DD0036" w:rsidRPr="0033721C">
        <w:rPr>
          <w:rFonts w:ascii="Palatino Linotype" w:hAnsi="Palatino Linotype"/>
          <w:sz w:val="20"/>
          <w:szCs w:val="20"/>
          <w:lang w:val="en-US"/>
        </w:rPr>
        <w:t xml:space="preserve"> 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{"citationID":"lZzB2tfJ","properties":{"formattedCitation":"[3]","plainCitation":"[3]","noteIndex":0},"citationItems":[{"id":49,"uris":["http://zotero.org/users/10779305/items/4HQCK5DH"],"itemData":{"id":49,"type":"article-journal","container-title":"ISPRS International Journal of Geo-Information","DOI":"10.3390/ijgi8040165","ISSN":"2220-9964","issue":"4","journalAbbreviation":"ISPRS International Journal of Geo-Information","note":"number: 4\npublisher: MDPI","page":"165","title":"Exploring the associations between urban form and neighborhood vibrancy: a case study of Chengdu, China","volume":"8","author":[{"family":"Lu","given":"Shiwei"},{"family":"Huang","given":"Yaping"},{"family":"Shi","given":"Chaoyang"},{"family":"Yang","given":"Xiping"}],"issued":{"date-parts":[["2019"]]}}}],"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[3]</w:t>
      </w:r>
      <w:r>
        <w:rPr>
          <w:rFonts w:ascii="Palatino Linotype" w:hAnsi="Palatino Linotype"/>
          <w:sz w:val="20"/>
          <w:szCs w:val="20"/>
          <w:lang w:val="en-US"/>
        </w:rPr>
        <w:fldChar w:fldCharType="end"/>
      </w:r>
      <w:r w:rsidR="00DD0036" w:rsidRPr="0033721C">
        <w:rPr>
          <w:rFonts w:ascii="Palatino Linotype" w:hAnsi="Palatino Linotype"/>
          <w:sz w:val="20"/>
          <w:szCs w:val="20"/>
          <w:lang w:val="en-US"/>
        </w:rPr>
        <w:t xml:space="preserve"> measures the number of POIs </w:t>
      </w:r>
      <w:r w:rsidR="000A6B3D">
        <w:rPr>
          <w:rFonts w:ascii="Palatino Linotype" w:hAnsi="Palatino Linotype"/>
          <w:sz w:val="20"/>
          <w:szCs w:val="20"/>
          <w:lang w:val="en-US"/>
        </w:rPr>
        <w:t>within</w:t>
      </w:r>
      <w:r w:rsidR="00DD0036" w:rsidRPr="0033721C">
        <w:rPr>
          <w:rFonts w:ascii="Palatino Linotype" w:hAnsi="Palatino Linotype"/>
          <w:sz w:val="20"/>
          <w:szCs w:val="20"/>
          <w:lang w:val="en-US"/>
        </w:rPr>
        <w:t xml:space="preserve"> a block </w:t>
      </w:r>
      <w:r w:rsidR="000A6B3D">
        <w:rPr>
          <w:rFonts w:ascii="Palatino Linotype" w:hAnsi="Palatino Linotype"/>
          <w:sz w:val="20"/>
          <w:szCs w:val="20"/>
          <w:lang w:val="en-US"/>
        </w:rPr>
        <w:t>in relation</w:t>
      </w:r>
      <w:r w:rsidR="00DD0036" w:rsidRPr="0033721C">
        <w:rPr>
          <w:rFonts w:ascii="Palatino Linotype" w:hAnsi="Palatino Linotype"/>
          <w:sz w:val="20"/>
          <w:szCs w:val="20"/>
          <w:lang w:val="en-US"/>
        </w:rPr>
        <w:t xml:space="preserve"> to its surface area. It is obtained by performing a count of POIs </w:t>
      </w:r>
      <w:r w:rsidR="000A6B3D">
        <w:rPr>
          <w:rFonts w:ascii="Palatino Linotype" w:hAnsi="Palatino Linotype"/>
          <w:sz w:val="20"/>
          <w:szCs w:val="20"/>
          <w:lang w:val="en-US"/>
        </w:rPr>
        <w:t xml:space="preserve">first </w:t>
      </w:r>
      <w:r w:rsidR="00DD0036" w:rsidRPr="0033721C">
        <w:rPr>
          <w:rFonts w:ascii="Palatino Linotype" w:hAnsi="Palatino Linotype"/>
          <w:sz w:val="20"/>
          <w:szCs w:val="20"/>
          <w:lang w:val="en-US"/>
        </w:rPr>
        <w:t>and performing a spatial joining of points to polygons</w:t>
      </w:r>
      <w:r w:rsidR="000A6B3D">
        <w:rPr>
          <w:rFonts w:ascii="Palatino Linotype" w:hAnsi="Palatino Linotype"/>
          <w:sz w:val="20"/>
          <w:szCs w:val="20"/>
          <w:lang w:val="en-US"/>
        </w:rPr>
        <w:t>, after</w:t>
      </w:r>
      <w:r w:rsidR="00DD0036" w:rsidRPr="0033721C">
        <w:rPr>
          <w:rFonts w:ascii="Palatino Linotype" w:hAnsi="Palatino Linotype"/>
          <w:sz w:val="20"/>
          <w:szCs w:val="20"/>
          <w:lang w:val="en-US"/>
        </w:rPr>
        <w:t>.</w:t>
      </w:r>
    </w:p>
    <w:p w14:paraId="3EB25F03" w14:textId="77777777" w:rsidR="00E96337" w:rsidRPr="0033721C" w:rsidRDefault="00E96337" w:rsidP="00E96337">
      <w:pPr>
        <w:pStyle w:val="Prrafodelista"/>
        <w:jc w:val="both"/>
        <w:rPr>
          <w:rFonts w:ascii="Palatino Linotype" w:hAnsi="Palatino Linotype"/>
          <w:sz w:val="20"/>
          <w:szCs w:val="20"/>
          <w:lang w:val="en-US"/>
        </w:rPr>
      </w:pPr>
    </w:p>
    <w:p w14:paraId="2975170A" w14:textId="402CC014" w:rsidR="0092643F" w:rsidRDefault="00DD0036" w:rsidP="00E96337">
      <w:pPr>
        <w:ind w:left="360" w:firstLine="348"/>
        <w:jc w:val="center"/>
        <w:rPr>
          <w:rFonts w:ascii="Palatino Linotype" w:hAnsi="Palatino Linotype"/>
          <w:sz w:val="20"/>
          <w:szCs w:val="20"/>
          <w:lang w:val="en-US"/>
        </w:rPr>
      </w:pPr>
      <w:r w:rsidRPr="0033721C">
        <w:rPr>
          <w:rFonts w:ascii="Palatino Linotype" w:hAnsi="Palatino Linotype"/>
          <w:sz w:val="20"/>
          <w:szCs w:val="20"/>
          <w:lang w:val="en-US"/>
        </w:rPr>
        <w:t xml:space="preserve">POI Density Index = </w:t>
      </w:r>
      <w:proofErr w:type="gramStart"/>
      <w:r w:rsidRPr="0033721C">
        <w:rPr>
          <w:rFonts w:ascii="Palatino Linotype" w:hAnsi="Palatino Linotype"/>
          <w:sz w:val="20"/>
          <w:szCs w:val="20"/>
          <w:lang w:val="en-US"/>
        </w:rPr>
        <w:t>Number</w:t>
      </w:r>
      <w:proofErr w:type="gramEnd"/>
      <w:r w:rsidRPr="0033721C">
        <w:rPr>
          <w:rFonts w:ascii="Palatino Linotype" w:hAnsi="Palatino Linotype"/>
          <w:sz w:val="20"/>
          <w:szCs w:val="20"/>
          <w:lang w:val="en-US"/>
        </w:rPr>
        <w:t xml:space="preserve"> of POIs/area of the block.</w:t>
      </w:r>
    </w:p>
    <w:p w14:paraId="0FD18421" w14:textId="775210D6" w:rsidR="00AC0F5D" w:rsidRDefault="00AC0F5D" w:rsidP="00AC0F5D">
      <w:pPr>
        <w:ind w:left="360" w:firstLine="348"/>
        <w:jc w:val="both"/>
        <w:rPr>
          <w:rFonts w:ascii="Palatino Linotype" w:hAnsi="Palatino Linotype"/>
          <w:sz w:val="20"/>
          <w:szCs w:val="20"/>
          <w:lang w:val="en-US"/>
        </w:rPr>
      </w:pPr>
    </w:p>
    <w:p w14:paraId="2C680477" w14:textId="77777777" w:rsidR="007E4541" w:rsidRPr="004B7720" w:rsidRDefault="007E4541" w:rsidP="007E4541">
      <w:pPr>
        <w:pStyle w:val="MDPI31text"/>
        <w:ind w:left="0" w:firstLine="0"/>
        <w:rPr>
          <w:b/>
          <w:bCs/>
          <w:i/>
        </w:rPr>
      </w:pPr>
    </w:p>
    <w:p w14:paraId="087719C6" w14:textId="113F57AB" w:rsidR="00AC0F5D" w:rsidRPr="004B7720" w:rsidRDefault="007E4541" w:rsidP="004B7720">
      <w:pPr>
        <w:pStyle w:val="MDPI31text"/>
        <w:ind w:left="0" w:firstLine="0"/>
        <w:rPr>
          <w:b/>
          <w:bCs/>
          <w:i/>
          <w:lang w:val="es-ES"/>
        </w:rPr>
      </w:pPr>
      <w:r>
        <w:rPr>
          <w:b/>
          <w:bCs/>
          <w:i/>
          <w:lang w:val="es-ES"/>
        </w:rPr>
        <w:t>LAND USE MIXTURE DIMENSION</w:t>
      </w:r>
      <w:r w:rsidRPr="0033721C">
        <w:rPr>
          <w:b/>
          <w:bCs/>
          <w:i/>
          <w:lang w:val="es-ES"/>
        </w:rPr>
        <w:t xml:space="preserve"> </w:t>
      </w:r>
    </w:p>
    <w:p w14:paraId="18947B33" w14:textId="77777777" w:rsidR="00AC0F5D" w:rsidRPr="00AC0F5D" w:rsidRDefault="00AC0F5D" w:rsidP="007E4541">
      <w:pPr>
        <w:jc w:val="both"/>
        <w:rPr>
          <w:rFonts w:ascii="Palatino Linotype" w:hAnsi="Palatino Linotype"/>
          <w:sz w:val="20"/>
          <w:szCs w:val="20"/>
        </w:rPr>
      </w:pPr>
    </w:p>
    <w:p w14:paraId="5066E9DC" w14:textId="276EABE5" w:rsidR="0049650C" w:rsidRPr="0033721C" w:rsidRDefault="004D1FF6"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49650C" w:rsidRPr="007E4541">
        <w:rPr>
          <w:rFonts w:ascii="Palatino Linotype" w:hAnsi="Palatino Linotype"/>
          <w:i/>
          <w:iCs/>
          <w:sz w:val="20"/>
          <w:szCs w:val="20"/>
          <w:lang w:val="en-US"/>
        </w:rPr>
        <w:t>Entropy</w:t>
      </w:r>
      <w:r>
        <w:rPr>
          <w:rFonts w:ascii="Palatino Linotype" w:hAnsi="Palatino Linotype"/>
          <w:i/>
          <w:iCs/>
          <w:sz w:val="20"/>
          <w:szCs w:val="20"/>
          <w:lang w:val="en-US"/>
        </w:rPr>
        <w:t xml:space="preserve"> </w:t>
      </w:r>
      <w:r>
        <w:rPr>
          <w:rFonts w:ascii="Palatino Linotype" w:hAnsi="Palatino Linotype"/>
          <w:sz w:val="20"/>
          <w:szCs w:val="20"/>
          <w:lang w:val="en-US"/>
        </w:rPr>
        <w:t>indicator</w:t>
      </w:r>
      <w:r w:rsidR="0049650C" w:rsidRPr="0033721C">
        <w:rPr>
          <w:rFonts w:ascii="Palatino Linotype" w:hAnsi="Palatino Linotype"/>
          <w:sz w:val="20"/>
          <w:szCs w:val="20"/>
          <w:lang w:val="en-US"/>
        </w:rPr>
        <w:t xml:space="preserve"> 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{"citationID":"HgtKJu9c","properties":{"formattedCitation":"[3]","plainCitation":"[3]","noteIndex":0},"citationItems":[{"id":49,"uris":["http://zotero.org/users/10779305/items/4HQCK5DH"],"itemData":{"id":49,"type":"article-journal","container-title":"ISPRS International Journal of Geo-Information","DOI":"10.3390/ijgi8040165","ISSN":"2220-9964","issue":"4","journalAbbreviation":"ISPRS International Journal of Geo-Information","note":"number: 4\npublisher: MDPI","page":"165","title":"Exploring the associations between urban form and neighborhood vibrancy: a case study of Chengdu, China","volume":"8","author":[{"family":"Lu","given":"Shiwei"},{"family":"Huang","given":"Yaping"},{"family":"Shi","given":"Chaoyang"},{"family":"Yang","given":"Xiping"}],"issued":{"date-parts":[["2019"]]}}}],"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[3]</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0A6B3D">
        <w:rPr>
          <w:rFonts w:ascii="Palatino Linotype" w:hAnsi="Palatino Linotype"/>
          <w:sz w:val="20"/>
          <w:szCs w:val="20"/>
          <w:lang w:val="en-US"/>
        </w:rPr>
        <w:t>d</w:t>
      </w:r>
      <w:r w:rsidR="0049650C" w:rsidRPr="0033721C">
        <w:rPr>
          <w:rFonts w:ascii="Palatino Linotype" w:hAnsi="Palatino Linotype"/>
          <w:sz w:val="20"/>
          <w:szCs w:val="20"/>
          <w:lang w:val="en-US"/>
        </w:rPr>
        <w:t xml:space="preserve">etermines the diversity of POIs. The Shannon-Wiener Diversity Index (SWDI) is used. </w:t>
      </w:r>
      <w:r w:rsidR="00E96337" w:rsidRPr="00386073">
        <w:rPr>
          <w:rFonts w:ascii="Palatino Linotype" w:hAnsi="Palatino Linotype"/>
          <w:sz w:val="20"/>
          <w:szCs w:val="20"/>
          <w:lang w:val="en-US"/>
        </w:rPr>
        <w:t>The calculation of this indicator is based on the following formula:</w:t>
      </w:r>
    </w:p>
    <w:p w14:paraId="17269077" w14:textId="5BF3C2E4" w:rsidR="0049650C" w:rsidRDefault="0049650C" w:rsidP="007C7D39">
      <w:pPr>
        <w:ind w:left="360"/>
        <w:jc w:val="center"/>
        <w:rPr>
          <w:rFonts w:ascii="Palatino Linotype" w:hAnsi="Palatino Linotype"/>
          <w:sz w:val="20"/>
          <w:szCs w:val="20"/>
          <w:lang w:val="en-US"/>
        </w:rPr>
      </w:pPr>
      <w:r w:rsidRPr="0033721C">
        <w:rPr>
          <w:rFonts w:ascii="Palatino Linotype" w:hAnsi="Palatino Linotype"/>
          <w:sz w:val="20"/>
          <w:szCs w:val="20"/>
          <w:lang w:val="en-US"/>
        </w:rPr>
        <w:t>SWDI = - ∑ (Pi * In (Pi))</w:t>
      </w:r>
    </w:p>
    <w:p w14:paraId="318885A3" w14:textId="77777777" w:rsidR="00E96337" w:rsidRPr="0033721C" w:rsidRDefault="00E96337" w:rsidP="007C7D39">
      <w:pPr>
        <w:ind w:left="360"/>
        <w:jc w:val="center"/>
        <w:rPr>
          <w:rFonts w:ascii="Palatino Linotype" w:hAnsi="Palatino Linotype"/>
          <w:sz w:val="20"/>
          <w:szCs w:val="20"/>
          <w:lang w:val="en-US"/>
        </w:rPr>
      </w:pPr>
    </w:p>
    <w:p w14:paraId="4FFAB508" w14:textId="5D7B8BC4" w:rsidR="00837E64" w:rsidRDefault="0049650C" w:rsidP="007B726B">
      <w:pPr>
        <w:pStyle w:val="Prrafodelista"/>
        <w:jc w:val="both"/>
        <w:rPr>
          <w:rFonts w:ascii="Palatino Linotype" w:hAnsi="Palatino Linotype"/>
          <w:sz w:val="20"/>
          <w:szCs w:val="20"/>
          <w:lang w:val="en-US"/>
        </w:rPr>
      </w:pPr>
      <w:r w:rsidRPr="0033721C">
        <w:rPr>
          <w:rFonts w:ascii="Palatino Linotype" w:hAnsi="Palatino Linotype"/>
          <w:sz w:val="20"/>
          <w:szCs w:val="20"/>
          <w:lang w:val="en-US"/>
        </w:rPr>
        <w:t xml:space="preserve">Where Pi is the proportion of category </w:t>
      </w:r>
      <w:proofErr w:type="spellStart"/>
      <w:r w:rsidRPr="0033721C">
        <w:rPr>
          <w:rFonts w:ascii="Palatino Linotype" w:hAnsi="Palatino Linotype"/>
          <w:sz w:val="20"/>
          <w:szCs w:val="20"/>
          <w:lang w:val="en-US"/>
        </w:rPr>
        <w:t>i</w:t>
      </w:r>
      <w:proofErr w:type="spellEnd"/>
      <w:r w:rsidRPr="0033721C">
        <w:rPr>
          <w:rFonts w:ascii="Palatino Linotype" w:hAnsi="Palatino Linotype"/>
          <w:sz w:val="20"/>
          <w:szCs w:val="20"/>
          <w:lang w:val="en-US"/>
        </w:rPr>
        <w:t xml:space="preserve"> of POIs in a block.</w:t>
      </w:r>
    </w:p>
    <w:p w14:paraId="67ADB7F7" w14:textId="77777777" w:rsidR="00E96337" w:rsidRDefault="00E96337" w:rsidP="007B726B">
      <w:pPr>
        <w:pStyle w:val="Prrafodelista"/>
        <w:jc w:val="both"/>
        <w:rPr>
          <w:rFonts w:ascii="Palatino Linotype" w:hAnsi="Palatino Linotype"/>
          <w:sz w:val="20"/>
          <w:szCs w:val="20"/>
          <w:lang w:val="en-US"/>
        </w:rPr>
      </w:pPr>
    </w:p>
    <w:p w14:paraId="78DA3B9D" w14:textId="77777777" w:rsidR="00F460E7" w:rsidRPr="00F460E7" w:rsidRDefault="00F460E7" w:rsidP="00F460E7">
      <w:pPr>
        <w:jc w:val="both"/>
        <w:rPr>
          <w:rFonts w:ascii="Palatino Linotype" w:hAnsi="Palatino Linotype"/>
          <w:sz w:val="20"/>
          <w:szCs w:val="20"/>
          <w:lang w:val="en-US"/>
        </w:rPr>
      </w:pPr>
    </w:p>
    <w:p w14:paraId="34B58906" w14:textId="42F300EE" w:rsidR="008668D5" w:rsidRPr="00E96337" w:rsidRDefault="004D1FF6" w:rsidP="008668D5">
      <w:pPr>
        <w:pStyle w:val="Prrafodelista"/>
        <w:numPr>
          <w:ilvl w:val="0"/>
          <w:numId w:val="1"/>
        </w:numPr>
        <w:jc w:val="both"/>
        <w:rPr>
          <w:rFonts w:ascii="Palatino Linotype" w:hAnsi="Palatino Linotype"/>
          <w:sz w:val="20"/>
          <w:szCs w:val="20"/>
          <w:lang w:val="en-US"/>
        </w:rPr>
      </w:pPr>
      <w:r w:rsidRPr="00E96337">
        <w:rPr>
          <w:rFonts w:ascii="Palatino Linotype" w:hAnsi="Palatino Linotype"/>
          <w:i/>
          <w:iCs/>
          <w:sz w:val="20"/>
          <w:szCs w:val="20"/>
          <w:lang w:val="en-US"/>
        </w:rPr>
        <w:t xml:space="preserve">The </w:t>
      </w:r>
      <w:r w:rsidR="004A0320" w:rsidRPr="00E96337">
        <w:rPr>
          <w:rFonts w:ascii="Palatino Linotype" w:hAnsi="Palatino Linotype"/>
          <w:i/>
          <w:iCs/>
          <w:sz w:val="20"/>
          <w:szCs w:val="20"/>
          <w:lang w:val="en-US"/>
        </w:rPr>
        <w:t>Building Use Mix</w:t>
      </w:r>
      <w:r w:rsidR="007C7D39" w:rsidRPr="00E96337">
        <w:rPr>
          <w:rFonts w:ascii="Palatino Linotype" w:hAnsi="Palatino Linotype"/>
          <w:i/>
          <w:iCs/>
          <w:sz w:val="20"/>
          <w:szCs w:val="20"/>
          <w:lang w:val="en-US"/>
        </w:rPr>
        <w:t xml:space="preserve"> </w:t>
      </w:r>
      <w:r w:rsidR="004A0320" w:rsidRPr="00E96337">
        <w:rPr>
          <w:rFonts w:ascii="Palatino Linotype" w:hAnsi="Palatino Linotype"/>
          <w:sz w:val="20"/>
          <w:szCs w:val="20"/>
          <w:lang w:val="en-US"/>
        </w:rPr>
        <w:t>(BUM)</w:t>
      </w:r>
      <w:r w:rsidRPr="00E96337">
        <w:rPr>
          <w:rFonts w:ascii="Palatino Linotype" w:hAnsi="Palatino Linotype"/>
          <w:sz w:val="20"/>
          <w:szCs w:val="20"/>
          <w:lang w:val="en-US"/>
        </w:rPr>
        <w:t xml:space="preserve"> indicator and</w:t>
      </w:r>
      <w:r w:rsidR="007C7D39" w:rsidRPr="00E96337">
        <w:rPr>
          <w:rFonts w:ascii="Palatino Linotype" w:hAnsi="Palatino Linotype"/>
          <w:sz w:val="20"/>
          <w:szCs w:val="20"/>
          <w:lang w:val="en-US"/>
        </w:rPr>
        <w:t xml:space="preserve"> </w:t>
      </w:r>
      <w:r w:rsidR="007C7D39" w:rsidRPr="00E96337">
        <w:rPr>
          <w:rFonts w:ascii="Palatino Linotype" w:hAnsi="Palatino Linotype"/>
          <w:i/>
          <w:iCs/>
          <w:sz w:val="20"/>
          <w:szCs w:val="20"/>
          <w:lang w:val="en-US"/>
        </w:rPr>
        <w:t>Index</w:t>
      </w:r>
      <w:r w:rsidR="007C7D39" w:rsidRPr="00E96337">
        <w:rPr>
          <w:rFonts w:ascii="Palatino Linotype" w:hAnsi="Palatino Linotype"/>
          <w:sz w:val="20"/>
          <w:szCs w:val="20"/>
          <w:lang w:val="en-US"/>
        </w:rPr>
        <w:t xml:space="preserve"> </w:t>
      </w:r>
      <w:r w:rsidR="004A0320" w:rsidRPr="00E96337">
        <w:rPr>
          <w:rFonts w:ascii="Palatino Linotype" w:hAnsi="Palatino Linotype"/>
          <w:sz w:val="20"/>
          <w:szCs w:val="20"/>
          <w:lang w:val="en-US"/>
        </w:rPr>
        <w:t xml:space="preserve">&amp; </w:t>
      </w:r>
      <w:r w:rsidR="004A0320" w:rsidRPr="00E96337">
        <w:rPr>
          <w:rFonts w:ascii="Palatino Linotype" w:hAnsi="Palatino Linotype"/>
          <w:i/>
          <w:iCs/>
          <w:sz w:val="20"/>
          <w:szCs w:val="20"/>
          <w:lang w:val="en-US"/>
        </w:rPr>
        <w:t xml:space="preserve">Building-Use Mix </w:t>
      </w:r>
      <w:r w:rsidRPr="00E96337">
        <w:rPr>
          <w:rFonts w:ascii="Palatino Linotype" w:hAnsi="Palatino Linotype"/>
          <w:sz w:val="20"/>
          <w:szCs w:val="20"/>
          <w:lang w:val="en-US"/>
        </w:rPr>
        <w:t>indicator</w:t>
      </w:r>
      <w:r w:rsidR="004A0320" w:rsidRPr="00E96337">
        <w:rPr>
          <w:rFonts w:ascii="Palatino Linotype" w:hAnsi="Palatino Linotype"/>
          <w:sz w:val="20"/>
          <w:szCs w:val="20"/>
          <w:lang w:val="en-US"/>
        </w:rPr>
        <w:t xml:space="preserve"> (</w:t>
      </w:r>
      <w:proofErr w:type="spellStart"/>
      <w:r w:rsidR="004A0320" w:rsidRPr="00E96337">
        <w:rPr>
          <w:rFonts w:ascii="Palatino Linotype" w:hAnsi="Palatino Linotype"/>
          <w:sz w:val="20"/>
          <w:szCs w:val="20"/>
          <w:lang w:val="en-US"/>
        </w:rPr>
        <w:t>BuMi</w:t>
      </w:r>
      <w:proofErr w:type="spellEnd"/>
      <w:r w:rsidR="004A0320" w:rsidRPr="00E96337">
        <w:rPr>
          <w:rFonts w:ascii="Palatino Linotype" w:hAnsi="Palatino Linotype"/>
          <w:sz w:val="20"/>
          <w:szCs w:val="20"/>
          <w:lang w:val="en-US"/>
        </w:rPr>
        <w:t>)</w:t>
      </w:r>
      <w:r w:rsidR="008668D5" w:rsidRPr="00E96337">
        <w:rPr>
          <w:rFonts w:ascii="Palatino Linotype" w:hAnsi="Palatino Linotype"/>
          <w:sz w:val="20"/>
          <w:szCs w:val="20"/>
          <w:lang w:val="en-US"/>
        </w:rPr>
        <w:t xml:space="preserve"> according to</w:t>
      </w:r>
      <w:r w:rsidRPr="00E96337">
        <w:rPr>
          <w:rFonts w:ascii="Palatino Linotype" w:hAnsi="Palatino Linotype"/>
          <w:sz w:val="20"/>
          <w:szCs w:val="20"/>
          <w:lang w:val="en-US"/>
        </w:rPr>
        <w:t xml:space="preserve">  </w:t>
      </w:r>
      <w:r w:rsidRPr="00E96337">
        <w:rPr>
          <w:rFonts w:ascii="Palatino Linotype" w:hAnsi="Palatino Linotype"/>
          <w:sz w:val="20"/>
          <w:szCs w:val="20"/>
          <w:lang w:val="en-US"/>
        </w:rPr>
        <w:fldChar w:fldCharType="begin"/>
      </w:r>
      <w:r w:rsidRPr="00E96337">
        <w:rPr>
          <w:rFonts w:ascii="Palatino Linotype" w:hAnsi="Palatino Linotype"/>
          <w:sz w:val="20"/>
          <w:szCs w:val="20"/>
          <w:lang w:val="en-US"/>
        </w:rPr>
        <w:instrText xml:space="preserve"> ADDIN ZOTERO_ITEM CSL_CITATION {"citationID":"m4I2hxzb","properties":{"formattedCitation":"[1,2]","plainCitation":"[1,2]","noteIndex":0},"citationItems":[{"id":31,"uris":["http://zotero.org/users/10779305/items/A4HWSLLK"],"itemData":{"id":31,"type":"article-journal","container-title":"Land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sidRPr="00E96337">
        <w:rPr>
          <w:rFonts w:ascii="Palatino Linotype" w:hAnsi="Palatino Linotype"/>
          <w:sz w:val="20"/>
          <w:szCs w:val="20"/>
          <w:lang w:val="en-US"/>
        </w:rPr>
        <w:fldChar w:fldCharType="separate"/>
      </w:r>
      <w:r w:rsidRPr="00E96337">
        <w:rPr>
          <w:rFonts w:ascii="Palatino Linotype" w:hAnsi="Palatino Linotype"/>
          <w:noProof/>
          <w:sz w:val="20"/>
          <w:szCs w:val="20"/>
          <w:lang w:val="en-US"/>
        </w:rPr>
        <w:t>[1,2]</w:t>
      </w:r>
      <w:r w:rsidRPr="00E96337">
        <w:rPr>
          <w:rFonts w:ascii="Palatino Linotype" w:hAnsi="Palatino Linotype"/>
          <w:sz w:val="20"/>
          <w:szCs w:val="20"/>
          <w:lang w:val="en-US"/>
        </w:rPr>
        <w:fldChar w:fldCharType="end"/>
      </w:r>
      <w:r w:rsidRPr="00E96337">
        <w:rPr>
          <w:rFonts w:ascii="Palatino Linotype" w:hAnsi="Palatino Linotype"/>
          <w:noProof/>
          <w:sz w:val="20"/>
          <w:szCs w:val="20"/>
          <w:lang w:val="en-US"/>
        </w:rPr>
        <w:t xml:space="preserve"> </w:t>
      </w:r>
      <w:r w:rsidR="00D602C7" w:rsidRPr="00E96337">
        <w:rPr>
          <w:rFonts w:ascii="Palatino Linotype" w:hAnsi="Palatino Linotype"/>
          <w:sz w:val="20"/>
          <w:szCs w:val="20"/>
          <w:lang w:val="en-US"/>
        </w:rPr>
        <w:t xml:space="preserve"> </w:t>
      </w:r>
      <w:r w:rsidR="004A0320" w:rsidRPr="00E96337">
        <w:rPr>
          <w:rFonts w:ascii="Palatino Linotype" w:hAnsi="Palatino Linotype"/>
          <w:sz w:val="20"/>
          <w:szCs w:val="20"/>
          <w:lang w:val="en-US"/>
        </w:rPr>
        <w:t xml:space="preserve">look at the diversity of land uses in a 50 m x 50 m cell. </w:t>
      </w:r>
      <w:r w:rsidR="004B7720" w:rsidRPr="00E96337">
        <w:rPr>
          <w:rFonts w:ascii="Palatino Linotype" w:hAnsi="Palatino Linotype"/>
          <w:sz w:val="20"/>
          <w:szCs w:val="20"/>
          <w:lang w:val="en-US"/>
        </w:rPr>
        <w:t>Both are</w:t>
      </w:r>
      <w:r w:rsidR="004A0320" w:rsidRPr="00E96337">
        <w:rPr>
          <w:rFonts w:ascii="Palatino Linotype" w:hAnsi="Palatino Linotype"/>
          <w:sz w:val="20"/>
          <w:szCs w:val="20"/>
          <w:lang w:val="en-US"/>
        </w:rPr>
        <w:t xml:space="preserve"> obtained by using the Shannon Evenness Index (SEI). </w:t>
      </w:r>
      <w:r w:rsidR="00E96337" w:rsidRPr="00386073">
        <w:rPr>
          <w:rFonts w:ascii="Palatino Linotype" w:hAnsi="Palatino Linotype"/>
          <w:sz w:val="20"/>
          <w:szCs w:val="20"/>
          <w:lang w:val="en-US"/>
        </w:rPr>
        <w:t>The calculation of this indicator is based on the following formula:</w:t>
      </w:r>
    </w:p>
    <w:p w14:paraId="09B23793" w14:textId="0E776FCD" w:rsidR="004A0320" w:rsidRDefault="004A0320" w:rsidP="004A0320">
      <w:pPr>
        <w:pStyle w:val="Prrafodelista"/>
        <w:jc w:val="center"/>
        <w:rPr>
          <w:rFonts w:ascii="Palatino Linotype" w:hAnsi="Palatino Linotype"/>
          <w:sz w:val="20"/>
          <w:szCs w:val="20"/>
          <w:lang w:val="en-US"/>
        </w:rPr>
      </w:pPr>
      <w:r w:rsidRPr="007C7D39">
        <w:rPr>
          <w:rFonts w:ascii="Palatino Linotype" w:hAnsi="Palatino Linotype"/>
          <w:sz w:val="20"/>
          <w:szCs w:val="20"/>
          <w:lang w:val="en-US"/>
        </w:rPr>
        <w:t>SEI = - ∑ (Pi * In (Pi)) / ln(m)</w:t>
      </w:r>
    </w:p>
    <w:p w14:paraId="1708C29F" w14:textId="77777777" w:rsidR="00E96337" w:rsidRDefault="00E96337" w:rsidP="004A0320">
      <w:pPr>
        <w:pStyle w:val="Prrafodelista"/>
        <w:jc w:val="center"/>
        <w:rPr>
          <w:rFonts w:ascii="Palatino Linotype" w:hAnsi="Palatino Linotype"/>
          <w:sz w:val="20"/>
          <w:szCs w:val="20"/>
          <w:lang w:val="en-US"/>
        </w:rPr>
      </w:pPr>
    </w:p>
    <w:p w14:paraId="180EEFF1" w14:textId="77777777" w:rsidR="008668D5" w:rsidRPr="007C7D39" w:rsidRDefault="008668D5" w:rsidP="004A0320">
      <w:pPr>
        <w:pStyle w:val="Prrafodelista"/>
        <w:jc w:val="center"/>
        <w:rPr>
          <w:rFonts w:ascii="Palatino Linotype" w:hAnsi="Palatino Linotype"/>
          <w:sz w:val="20"/>
          <w:szCs w:val="20"/>
          <w:lang w:val="en-US"/>
        </w:rPr>
      </w:pPr>
    </w:p>
    <w:p w14:paraId="0EF89B9A" w14:textId="461F1B9D" w:rsidR="00386073" w:rsidRDefault="004A0320" w:rsidP="00386073">
      <w:pPr>
        <w:pStyle w:val="Prrafodelista"/>
        <w:jc w:val="both"/>
        <w:rPr>
          <w:rFonts w:ascii="Palatino Linotype" w:hAnsi="Palatino Linotype"/>
          <w:sz w:val="20"/>
          <w:szCs w:val="20"/>
          <w:lang w:val="en-US"/>
        </w:rPr>
      </w:pPr>
      <w:r w:rsidRPr="004A0320">
        <w:rPr>
          <w:rFonts w:ascii="Palatino Linotype" w:hAnsi="Palatino Linotype"/>
          <w:sz w:val="20"/>
          <w:szCs w:val="20"/>
          <w:lang w:val="en-US"/>
        </w:rPr>
        <w:t xml:space="preserve">Where Pi is the proportion of use </w:t>
      </w:r>
      <w:proofErr w:type="spellStart"/>
      <w:r w:rsidRPr="004A0320">
        <w:rPr>
          <w:rFonts w:ascii="Palatino Linotype" w:hAnsi="Palatino Linotype"/>
          <w:sz w:val="20"/>
          <w:szCs w:val="20"/>
          <w:lang w:val="en-US"/>
        </w:rPr>
        <w:t>i</w:t>
      </w:r>
      <w:proofErr w:type="spellEnd"/>
      <w:r w:rsidRPr="004A0320">
        <w:rPr>
          <w:rFonts w:ascii="Palatino Linotype" w:hAnsi="Palatino Linotype"/>
          <w:sz w:val="20"/>
          <w:szCs w:val="20"/>
          <w:lang w:val="en-US"/>
        </w:rPr>
        <w:t xml:space="preserve"> in a 50 m x 50 m cell and where m is the number of existing land uses in the study area. When calculating this ind</w:t>
      </w:r>
      <w:r w:rsidR="004B7720">
        <w:rPr>
          <w:rFonts w:ascii="Palatino Linotype" w:hAnsi="Palatino Linotype"/>
          <w:sz w:val="20"/>
          <w:szCs w:val="20"/>
          <w:lang w:val="en-US"/>
        </w:rPr>
        <w:t>ex</w:t>
      </w:r>
      <w:r w:rsidRPr="004A0320">
        <w:rPr>
          <w:rFonts w:ascii="Palatino Linotype" w:hAnsi="Palatino Linotype"/>
          <w:sz w:val="20"/>
          <w:szCs w:val="20"/>
          <w:lang w:val="en-US"/>
        </w:rPr>
        <w:t>, it must be considered that the mathematical indeterminacies derived from the calculation will be replaced by values of zero.</w:t>
      </w:r>
      <w:r w:rsidR="004B7720">
        <w:rPr>
          <w:rFonts w:ascii="Palatino Linotype" w:hAnsi="Palatino Linotype"/>
          <w:sz w:val="20"/>
          <w:szCs w:val="20"/>
          <w:lang w:val="en-US"/>
        </w:rPr>
        <w:t xml:space="preserve"> The only difference between the two indicators is the name.</w:t>
      </w:r>
    </w:p>
    <w:p w14:paraId="3273254F" w14:textId="77777777" w:rsidR="00E96337" w:rsidRDefault="00E96337" w:rsidP="00386073">
      <w:pPr>
        <w:pStyle w:val="Prrafodelista"/>
        <w:jc w:val="both"/>
        <w:rPr>
          <w:rFonts w:ascii="Palatino Linotype" w:hAnsi="Palatino Linotype"/>
          <w:sz w:val="20"/>
          <w:szCs w:val="20"/>
          <w:lang w:val="en-US"/>
        </w:rPr>
      </w:pPr>
    </w:p>
    <w:p w14:paraId="419B1402" w14:textId="77777777" w:rsidR="00F460E7" w:rsidRDefault="00F460E7" w:rsidP="00386073">
      <w:pPr>
        <w:pStyle w:val="Prrafodelista"/>
        <w:jc w:val="both"/>
        <w:rPr>
          <w:rFonts w:ascii="Palatino Linotype" w:hAnsi="Palatino Linotype"/>
          <w:sz w:val="20"/>
          <w:szCs w:val="20"/>
          <w:lang w:val="en-US"/>
        </w:rPr>
      </w:pPr>
    </w:p>
    <w:p w14:paraId="2CA1CA65" w14:textId="3749AF2C" w:rsidR="00386073" w:rsidRDefault="004D1FF6" w:rsidP="00386073">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386073" w:rsidRPr="007C7D39">
        <w:rPr>
          <w:rFonts w:ascii="Palatino Linotype" w:hAnsi="Palatino Linotype"/>
          <w:i/>
          <w:iCs/>
          <w:sz w:val="20"/>
          <w:szCs w:val="20"/>
          <w:lang w:val="en-US"/>
        </w:rPr>
        <w:t>Residential-Non-Residential</w:t>
      </w:r>
      <w:r w:rsidR="00386073" w:rsidRPr="00386073">
        <w:rPr>
          <w:rFonts w:ascii="Palatino Linotype" w:hAnsi="Palatino Linotype"/>
          <w:sz w:val="20"/>
          <w:szCs w:val="20"/>
          <w:lang w:val="en-US"/>
        </w:rPr>
        <w:t xml:space="preserve"> (RNR) </w:t>
      </w:r>
      <w:r w:rsidR="00386073" w:rsidRPr="007C7D39">
        <w:rPr>
          <w:rFonts w:ascii="Palatino Linotype" w:hAnsi="Palatino Linotype"/>
          <w:i/>
          <w:iCs/>
          <w:sz w:val="20"/>
          <w:szCs w:val="20"/>
          <w:lang w:val="en-US"/>
        </w:rPr>
        <w:t>Index</w:t>
      </w:r>
      <w:r w:rsidR="00386073" w:rsidRPr="00386073">
        <w:rPr>
          <w:rFonts w:ascii="Palatino Linotype" w:hAnsi="Palatino Linotype"/>
          <w:sz w:val="20"/>
          <w:szCs w:val="20"/>
          <w:lang w:val="en-US"/>
        </w:rPr>
        <w:t xml:space="preserve"> &amp;</w:t>
      </w:r>
      <w:r w:rsidR="007C7D39">
        <w:rPr>
          <w:rFonts w:ascii="Palatino Linotype" w:hAnsi="Palatino Linotype"/>
          <w:sz w:val="20"/>
          <w:szCs w:val="20"/>
          <w:lang w:val="en-US"/>
        </w:rPr>
        <w:t xml:space="preserve"> </w:t>
      </w:r>
      <w:r w:rsidR="00386073" w:rsidRPr="00386073">
        <w:rPr>
          <w:rFonts w:ascii="Palatino Linotype" w:hAnsi="Palatino Linotype"/>
          <w:sz w:val="20"/>
          <w:szCs w:val="20"/>
          <w:lang w:val="en-US"/>
        </w:rPr>
        <w:t>Residential-Non-Residential</w:t>
      </w:r>
      <w:r w:rsidR="004B7720">
        <w:rPr>
          <w:rFonts w:ascii="Palatino Linotype" w:hAnsi="Palatino Linotype"/>
          <w:sz w:val="20"/>
          <w:szCs w:val="20"/>
          <w:lang w:val="en-US"/>
        </w:rPr>
        <w:t xml:space="preserve"> (RNR)</w:t>
      </w:r>
      <w:r w:rsidR="00386073" w:rsidRPr="00386073">
        <w:rPr>
          <w:rFonts w:ascii="Palatino Linotype" w:hAnsi="Palatino Linotype"/>
          <w:sz w:val="20"/>
          <w:szCs w:val="20"/>
          <w:lang w:val="en-US"/>
        </w:rPr>
        <w:t xml:space="preserve"> Balance</w:t>
      </w:r>
      <w:r w:rsidR="008668D5">
        <w:rPr>
          <w:rFonts w:ascii="Palatino Linotype" w:hAnsi="Palatino Linotype"/>
          <w:sz w:val="20"/>
          <w:szCs w:val="20"/>
          <w:lang w:val="en-US"/>
        </w:rPr>
        <w:t xml:space="preserve"> according to</w:t>
      </w:r>
      <w:r>
        <w:rPr>
          <w:rFonts w:ascii="Palatino Linotype" w:hAnsi="Palatino Linotype"/>
          <w:sz w:val="20"/>
          <w:szCs w:val="20"/>
          <w:lang w:val="en-US"/>
        </w:rPr>
        <w:t xml:space="preserve">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{"citationID":"pjitzmxO","properties":{"formattedCitation":"[1,2]","plainCitation":"[1,2]","noteIndex":0},"citationItems":[{"id":31,"uris":["http://zotero.org/users/10779305/items/A4HWSLLK"],"itemData":{"id":31,"type":"article-journal","container-title":"Land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[1,2]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4B7720">
        <w:rPr>
          <w:rFonts w:ascii="Palatino Linotype" w:hAnsi="Palatino Linotype"/>
          <w:sz w:val="20"/>
          <w:szCs w:val="20"/>
          <w:lang w:val="en-US"/>
        </w:rPr>
        <w:t>e</w:t>
      </w:r>
      <w:r w:rsidR="00386073" w:rsidRPr="00386073">
        <w:rPr>
          <w:rFonts w:ascii="Palatino Linotype" w:hAnsi="Palatino Linotype"/>
          <w:sz w:val="20"/>
          <w:szCs w:val="20"/>
          <w:lang w:val="en-US"/>
        </w:rPr>
        <w:t>valuate the coexistence of residential and non-residential zones</w:t>
      </w:r>
      <w:r w:rsidR="004B7720">
        <w:rPr>
          <w:rFonts w:ascii="Palatino Linotype" w:hAnsi="Palatino Linotype"/>
          <w:sz w:val="20"/>
          <w:szCs w:val="20"/>
          <w:lang w:val="en-US"/>
        </w:rPr>
        <w:t>. T</w:t>
      </w:r>
      <w:r w:rsidR="00386073" w:rsidRPr="00386073">
        <w:rPr>
          <w:rFonts w:ascii="Palatino Linotype" w:hAnsi="Palatino Linotype"/>
          <w:sz w:val="20"/>
          <w:szCs w:val="20"/>
          <w:lang w:val="en-US"/>
        </w:rPr>
        <w:t xml:space="preserve">he predominance of residential or non-residential zones is observed in a 50 m x 50 m cell. </w:t>
      </w:r>
      <w:r w:rsidR="004B7720">
        <w:rPr>
          <w:rFonts w:ascii="Palatino Linotype" w:hAnsi="Palatino Linotype"/>
          <w:sz w:val="20"/>
          <w:szCs w:val="20"/>
          <w:lang w:val="en-US"/>
        </w:rPr>
        <w:t>Both</w:t>
      </w:r>
      <w:r w:rsidR="00386073" w:rsidRPr="00386073">
        <w:rPr>
          <w:rFonts w:ascii="Palatino Linotype" w:hAnsi="Palatino Linotype"/>
          <w:sz w:val="20"/>
          <w:szCs w:val="20"/>
          <w:lang w:val="en-US"/>
        </w:rPr>
        <w:t xml:space="preserve"> indicator</w:t>
      </w:r>
      <w:r w:rsidR="004B7720">
        <w:rPr>
          <w:rFonts w:ascii="Palatino Linotype" w:hAnsi="Palatino Linotype"/>
          <w:sz w:val="20"/>
          <w:szCs w:val="20"/>
          <w:lang w:val="en-US"/>
        </w:rPr>
        <w:t>s</w:t>
      </w:r>
      <w:r w:rsidR="00386073" w:rsidRPr="00386073">
        <w:rPr>
          <w:rFonts w:ascii="Palatino Linotype" w:hAnsi="Palatino Linotype"/>
          <w:sz w:val="20"/>
          <w:szCs w:val="20"/>
          <w:lang w:val="en-US"/>
        </w:rPr>
        <w:t xml:space="preserve"> </w:t>
      </w:r>
      <w:r w:rsidR="008668D5" w:rsidRPr="00386073">
        <w:rPr>
          <w:rFonts w:ascii="Palatino Linotype" w:hAnsi="Palatino Linotype"/>
          <w:sz w:val="20"/>
          <w:szCs w:val="20"/>
          <w:lang w:val="en-US"/>
        </w:rPr>
        <w:t>take</w:t>
      </w:r>
      <w:r w:rsidR="00386073" w:rsidRPr="00386073">
        <w:rPr>
          <w:rFonts w:ascii="Palatino Linotype" w:hAnsi="Palatino Linotype"/>
          <w:sz w:val="20"/>
          <w:szCs w:val="20"/>
          <w:lang w:val="en-US"/>
        </w:rPr>
        <w:t xml:space="preserve"> values between 0 and 1. The calculation of this indicator is based on the following formula:</w:t>
      </w:r>
    </w:p>
    <w:p w14:paraId="4D4DE2C8" w14:textId="64A4BAD9" w:rsidR="00F460E7" w:rsidRDefault="007C7D39" w:rsidP="004B7720">
      <w:pPr>
        <w:pStyle w:val="Prrafodelista"/>
        <w:jc w:val="center"/>
        <w:rPr>
          <w:rFonts w:ascii="Palatino Linotype" w:hAnsi="Palatino Linotype"/>
          <w:sz w:val="20"/>
          <w:szCs w:val="20"/>
        </w:rPr>
      </w:pPr>
      <w:r w:rsidRPr="007C7D39">
        <w:rPr>
          <w:rFonts w:ascii="Palatino Linotype" w:hAnsi="Palatino Linotype"/>
          <w:sz w:val="20"/>
          <w:szCs w:val="20"/>
        </w:rPr>
        <w:t>RNR = 1-|(</w:t>
      </w:r>
      <w:proofErr w:type="spellStart"/>
      <w:r w:rsidRPr="007C7D39">
        <w:rPr>
          <w:rFonts w:ascii="Palatino Linotype" w:hAnsi="Palatino Linotype"/>
          <w:sz w:val="20"/>
          <w:szCs w:val="20"/>
        </w:rPr>
        <w:t>Res</w:t>
      </w:r>
      <w:r w:rsidRPr="007C7D39">
        <w:rPr>
          <w:rFonts w:ascii="Palatino Linotype" w:hAnsi="Palatino Linotype"/>
          <w:sz w:val="20"/>
          <w:szCs w:val="20"/>
          <w:vertAlign w:val="subscript"/>
        </w:rPr>
        <w:t>i</w:t>
      </w:r>
      <w:r w:rsidRPr="007C7D39">
        <w:rPr>
          <w:rFonts w:ascii="Palatino Linotype" w:hAnsi="Palatino Linotype"/>
          <w:sz w:val="20"/>
          <w:szCs w:val="20"/>
        </w:rPr>
        <w:t>-NonRes</w:t>
      </w:r>
      <w:r w:rsidRPr="007C7D39">
        <w:rPr>
          <w:rFonts w:ascii="Palatino Linotype" w:hAnsi="Palatino Linotype"/>
          <w:sz w:val="20"/>
          <w:szCs w:val="20"/>
          <w:vertAlign w:val="subscript"/>
        </w:rPr>
        <w:t>i</w:t>
      </w:r>
      <w:proofErr w:type="spellEnd"/>
      <w:r w:rsidRPr="007C7D39">
        <w:rPr>
          <w:rFonts w:ascii="Palatino Linotype" w:hAnsi="Palatino Linotype"/>
          <w:sz w:val="20"/>
          <w:szCs w:val="20"/>
        </w:rPr>
        <w:t>) /(</w:t>
      </w:r>
      <w:proofErr w:type="spellStart"/>
      <w:r w:rsidRPr="007C7D39">
        <w:rPr>
          <w:rFonts w:ascii="Palatino Linotype" w:hAnsi="Palatino Linotype"/>
          <w:sz w:val="20"/>
          <w:szCs w:val="20"/>
        </w:rPr>
        <w:t>Res</w:t>
      </w:r>
      <w:r w:rsidRPr="007C7D39">
        <w:rPr>
          <w:rFonts w:ascii="Palatino Linotype" w:hAnsi="Palatino Linotype"/>
          <w:sz w:val="20"/>
          <w:szCs w:val="20"/>
          <w:vertAlign w:val="subscript"/>
        </w:rPr>
        <w:t>i</w:t>
      </w:r>
      <w:r w:rsidRPr="007C7D39">
        <w:rPr>
          <w:rFonts w:ascii="Palatino Linotype" w:hAnsi="Palatino Linotype"/>
          <w:sz w:val="20"/>
          <w:szCs w:val="20"/>
        </w:rPr>
        <w:t>+</w:t>
      </w:r>
      <w:proofErr w:type="gramStart"/>
      <w:r w:rsidRPr="007C7D39">
        <w:rPr>
          <w:rFonts w:ascii="Palatino Linotype" w:hAnsi="Palatino Linotype"/>
          <w:sz w:val="20"/>
          <w:szCs w:val="20"/>
        </w:rPr>
        <w:t>NonRes</w:t>
      </w:r>
      <w:r w:rsidRPr="007C7D39">
        <w:rPr>
          <w:rFonts w:ascii="Palatino Linotype" w:hAnsi="Palatino Linotype"/>
          <w:sz w:val="20"/>
          <w:szCs w:val="20"/>
          <w:vertAlign w:val="subscript"/>
        </w:rPr>
        <w:t>i</w:t>
      </w:r>
      <w:proofErr w:type="spellEnd"/>
      <w:r w:rsidRPr="007C7D39">
        <w:rPr>
          <w:rFonts w:ascii="Palatino Linotype" w:hAnsi="Palatino Linotype"/>
          <w:sz w:val="20"/>
          <w:szCs w:val="20"/>
        </w:rPr>
        <w:t>)|</w:t>
      </w:r>
      <w:proofErr w:type="gramEnd"/>
    </w:p>
    <w:p w14:paraId="1EA10701" w14:textId="77777777" w:rsidR="004B7720" w:rsidRPr="004B7720" w:rsidRDefault="004B7720" w:rsidP="004B7720">
      <w:pPr>
        <w:pStyle w:val="Prrafodelista"/>
        <w:jc w:val="center"/>
        <w:rPr>
          <w:rFonts w:ascii="Palatino Linotype" w:hAnsi="Palatino Linotype"/>
          <w:sz w:val="20"/>
          <w:szCs w:val="20"/>
        </w:rPr>
      </w:pPr>
    </w:p>
    <w:p w14:paraId="18644C17" w14:textId="066B2849" w:rsidR="004B7720" w:rsidRDefault="004B7720" w:rsidP="004B7720">
      <w:pPr>
        <w:pStyle w:val="Prrafodelista"/>
        <w:rPr>
          <w:rFonts w:ascii="Palatino Linotype" w:hAnsi="Palatino Linotype"/>
          <w:sz w:val="20"/>
          <w:szCs w:val="20"/>
          <w:lang w:val="en-US"/>
        </w:rPr>
      </w:pPr>
      <w:r>
        <w:rPr>
          <w:rFonts w:ascii="Palatino Linotype" w:hAnsi="Palatino Linotype"/>
          <w:sz w:val="20"/>
          <w:szCs w:val="20"/>
          <w:lang w:val="en-US"/>
        </w:rPr>
        <w:t>The only difference between the two indicators is the name.</w:t>
      </w:r>
    </w:p>
    <w:p w14:paraId="57F5312A" w14:textId="77777777" w:rsidR="00E96337" w:rsidRDefault="00E96337" w:rsidP="004B7720">
      <w:pPr>
        <w:pStyle w:val="Prrafodelista"/>
        <w:rPr>
          <w:rFonts w:ascii="Palatino Linotype" w:hAnsi="Palatino Linotype"/>
          <w:sz w:val="20"/>
          <w:szCs w:val="20"/>
          <w:lang w:val="en-US"/>
        </w:rPr>
      </w:pPr>
    </w:p>
    <w:p w14:paraId="2E772231" w14:textId="77777777" w:rsidR="004B7720" w:rsidRPr="004B7720" w:rsidRDefault="004B7720" w:rsidP="004B7720">
      <w:pPr>
        <w:pStyle w:val="Prrafodelista"/>
        <w:rPr>
          <w:rFonts w:ascii="Palatino Linotype" w:hAnsi="Palatino Linotype"/>
          <w:sz w:val="20"/>
          <w:szCs w:val="20"/>
          <w:lang w:val="en-US"/>
        </w:rPr>
      </w:pPr>
    </w:p>
    <w:p w14:paraId="0D2A3B5A" w14:textId="5B5AB723" w:rsidR="007C7D39" w:rsidRPr="00E96337" w:rsidRDefault="004D1FF6" w:rsidP="007C7D39">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7C7D39" w:rsidRPr="007C7D39">
        <w:rPr>
          <w:rFonts w:ascii="Palatino Linotype" w:hAnsi="Palatino Linotype"/>
          <w:i/>
          <w:iCs/>
          <w:sz w:val="20"/>
          <w:szCs w:val="20"/>
          <w:lang w:val="en-US"/>
        </w:rPr>
        <w:t>Commercial and Facility Mix</w:t>
      </w:r>
      <w:r w:rsidR="007C7D39" w:rsidRPr="007C7D39">
        <w:rPr>
          <w:rFonts w:ascii="Palatino Linotype" w:hAnsi="Palatino Linotype"/>
          <w:sz w:val="20"/>
          <w:szCs w:val="20"/>
          <w:lang w:val="en-US"/>
        </w:rPr>
        <w:t xml:space="preserve"> </w:t>
      </w:r>
      <w:r>
        <w:rPr>
          <w:rFonts w:ascii="Palatino Linotype" w:hAnsi="Palatino Linotype"/>
          <w:sz w:val="20"/>
          <w:szCs w:val="20"/>
          <w:lang w:val="en-US"/>
        </w:rPr>
        <w:t xml:space="preserve">indicator </w:t>
      </w:r>
      <w:r w:rsidR="008668D5">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cLQronyH","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7C7D39" w:rsidRPr="007C7D39">
        <w:rPr>
          <w:rFonts w:ascii="Palatino Linotype" w:hAnsi="Palatino Linotype"/>
          <w:sz w:val="20"/>
          <w:szCs w:val="20"/>
          <w:lang w:val="en-US"/>
        </w:rPr>
        <w:t xml:space="preserve">evaluates the diversity of businesses in a 50 m x 50 m cell. The indicator is obtained by using the Shannon Evenness Index (SEI). </w:t>
      </w:r>
      <w:r w:rsidR="00E96337" w:rsidRPr="00386073">
        <w:rPr>
          <w:rFonts w:ascii="Palatino Linotype" w:hAnsi="Palatino Linotype"/>
          <w:sz w:val="20"/>
          <w:szCs w:val="20"/>
          <w:lang w:val="en-US"/>
        </w:rPr>
        <w:t>The calculation of this indicator is based on the following formula:</w:t>
      </w:r>
    </w:p>
    <w:p w14:paraId="40C6A308" w14:textId="77777777" w:rsidR="004B7720" w:rsidRPr="00E96337" w:rsidRDefault="004B7720" w:rsidP="008668D5">
      <w:pPr>
        <w:pStyle w:val="Prrafodelista"/>
        <w:jc w:val="both"/>
        <w:rPr>
          <w:rFonts w:ascii="Palatino Linotype" w:hAnsi="Palatino Linotype"/>
          <w:sz w:val="20"/>
          <w:szCs w:val="20"/>
          <w:lang w:val="en-US"/>
        </w:rPr>
      </w:pPr>
    </w:p>
    <w:p w14:paraId="27028487" w14:textId="2296619F" w:rsidR="007C7D39" w:rsidRDefault="007C7D39" w:rsidP="007C7D39">
      <w:pPr>
        <w:pStyle w:val="Prrafodelista"/>
        <w:jc w:val="center"/>
        <w:rPr>
          <w:rFonts w:ascii="Palatino Linotype" w:hAnsi="Palatino Linotype"/>
          <w:sz w:val="20"/>
          <w:szCs w:val="20"/>
          <w:lang w:val="en-US"/>
        </w:rPr>
      </w:pPr>
      <w:r w:rsidRPr="007C7D39">
        <w:rPr>
          <w:rFonts w:ascii="Palatino Linotype" w:hAnsi="Palatino Linotype"/>
          <w:sz w:val="20"/>
          <w:szCs w:val="20"/>
          <w:lang w:val="en-US"/>
        </w:rPr>
        <w:t>SEI = - ∑ (Pi * In (Pi)) / ln(m)</w:t>
      </w:r>
    </w:p>
    <w:p w14:paraId="7E2BC356" w14:textId="77777777" w:rsidR="004B7720" w:rsidRPr="007C7D39" w:rsidRDefault="004B7720" w:rsidP="007C7D39">
      <w:pPr>
        <w:pStyle w:val="Prrafodelista"/>
        <w:jc w:val="center"/>
        <w:rPr>
          <w:rFonts w:ascii="Palatino Linotype" w:hAnsi="Palatino Linotype"/>
          <w:sz w:val="20"/>
          <w:szCs w:val="20"/>
          <w:lang w:val="en-US"/>
        </w:rPr>
      </w:pPr>
    </w:p>
    <w:p w14:paraId="01945DA1" w14:textId="4001EAFF" w:rsidR="00AC0F5D" w:rsidRDefault="007C7D39" w:rsidP="007C7D39">
      <w:pPr>
        <w:pStyle w:val="Prrafodelista"/>
        <w:jc w:val="both"/>
        <w:rPr>
          <w:rFonts w:ascii="Palatino Linotype" w:hAnsi="Palatino Linotype"/>
          <w:sz w:val="20"/>
          <w:szCs w:val="20"/>
          <w:lang w:val="en-US"/>
        </w:rPr>
      </w:pPr>
      <w:r w:rsidRPr="007C7D39">
        <w:rPr>
          <w:rFonts w:ascii="Palatino Linotype" w:hAnsi="Palatino Linotype"/>
          <w:sz w:val="20"/>
          <w:szCs w:val="20"/>
          <w:lang w:val="en-US"/>
        </w:rPr>
        <w:t xml:space="preserve">Where Pi is the proportion of business category </w:t>
      </w:r>
      <w:proofErr w:type="spellStart"/>
      <w:r w:rsidRPr="007C7D39">
        <w:rPr>
          <w:rFonts w:ascii="Palatino Linotype" w:hAnsi="Palatino Linotype"/>
          <w:sz w:val="20"/>
          <w:szCs w:val="20"/>
          <w:lang w:val="en-US"/>
        </w:rPr>
        <w:t>i</w:t>
      </w:r>
      <w:proofErr w:type="spellEnd"/>
      <w:r w:rsidRPr="007C7D39">
        <w:rPr>
          <w:rFonts w:ascii="Palatino Linotype" w:hAnsi="Palatino Linotype"/>
          <w:sz w:val="20"/>
          <w:szCs w:val="20"/>
          <w:lang w:val="en-US"/>
        </w:rPr>
        <w:t xml:space="preserve"> in a 50 m x 50 m cell and where m is the total number of business categories existing in the study area.</w:t>
      </w:r>
    </w:p>
    <w:p w14:paraId="24A11866" w14:textId="746BFE62" w:rsidR="00F460E7" w:rsidRDefault="00F460E7" w:rsidP="007C7D39">
      <w:pPr>
        <w:pStyle w:val="Prrafodelista"/>
        <w:jc w:val="both"/>
        <w:rPr>
          <w:rFonts w:ascii="Palatino Linotype" w:hAnsi="Palatino Linotype"/>
          <w:sz w:val="20"/>
          <w:szCs w:val="20"/>
          <w:lang w:val="en-US"/>
        </w:rPr>
      </w:pPr>
    </w:p>
    <w:p w14:paraId="6E0AE58B" w14:textId="77777777" w:rsidR="00E96337" w:rsidRDefault="00E96337" w:rsidP="007C7D39">
      <w:pPr>
        <w:pStyle w:val="Prrafodelista"/>
        <w:jc w:val="both"/>
        <w:rPr>
          <w:rFonts w:ascii="Palatino Linotype" w:hAnsi="Palatino Linotype"/>
          <w:sz w:val="20"/>
          <w:szCs w:val="20"/>
          <w:lang w:val="en-US"/>
        </w:rPr>
      </w:pPr>
    </w:p>
    <w:p w14:paraId="51980952" w14:textId="1B6618C6" w:rsidR="007C7D39" w:rsidRDefault="004D1FF6" w:rsidP="007C7D39">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7C7D39" w:rsidRPr="007C7D39">
        <w:rPr>
          <w:rFonts w:ascii="Palatino Linotype" w:hAnsi="Palatino Linotype"/>
          <w:i/>
          <w:iCs/>
          <w:sz w:val="20"/>
          <w:szCs w:val="20"/>
          <w:lang w:val="en-US"/>
        </w:rPr>
        <w:t xml:space="preserve">Basic/No-Basic </w:t>
      </w:r>
      <w:r w:rsidR="00E96337">
        <w:rPr>
          <w:rFonts w:ascii="Palatino Linotype" w:hAnsi="Palatino Linotype"/>
          <w:i/>
          <w:iCs/>
          <w:sz w:val="20"/>
          <w:szCs w:val="20"/>
          <w:lang w:val="en-US"/>
        </w:rPr>
        <w:t xml:space="preserve">Commercial and Facility Balance </w:t>
      </w:r>
      <w:r>
        <w:rPr>
          <w:rFonts w:ascii="Palatino Linotype" w:hAnsi="Palatino Linotype"/>
          <w:sz w:val="20"/>
          <w:szCs w:val="20"/>
          <w:lang w:val="en-US"/>
        </w:rPr>
        <w:t xml:space="preserve">indicator </w:t>
      </w:r>
      <w:r w:rsidR="008668D5">
        <w:rPr>
          <w:rFonts w:ascii="Palatino Linotype" w:hAnsi="Palatino Linotype"/>
          <w:sz w:val="20"/>
          <w:szCs w:val="20"/>
          <w:lang w:val="en-US"/>
        </w:rPr>
        <w:t xml:space="preserve">according </w:t>
      </w:r>
      <w:r>
        <w:rPr>
          <w:rFonts w:ascii="Palatino Linotype" w:hAnsi="Palatino Linotype"/>
          <w:sz w:val="20"/>
          <w:szCs w:val="20"/>
          <w:lang w:val="en-US"/>
        </w:rPr>
        <w:t xml:space="preserve">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1aITORS9","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evaluates</w:t>
      </w:r>
      <w:r w:rsidR="007C7D39" w:rsidRPr="007C7D39">
        <w:rPr>
          <w:rFonts w:ascii="Palatino Linotype" w:hAnsi="Palatino Linotype"/>
          <w:sz w:val="20"/>
          <w:szCs w:val="20"/>
          <w:lang w:val="en-US"/>
        </w:rPr>
        <w:t xml:space="preserve"> the coexistence of areas with basic urban elements (</w:t>
      </w:r>
      <w:r w:rsidR="008668D5">
        <w:rPr>
          <w:rFonts w:ascii="Palatino Linotype" w:hAnsi="Palatino Linotype"/>
          <w:sz w:val="20"/>
          <w:szCs w:val="20"/>
          <w:lang w:val="en-US"/>
        </w:rPr>
        <w:t xml:space="preserve">for instance, </w:t>
      </w:r>
      <w:r w:rsidR="007C7D39" w:rsidRPr="007C7D39">
        <w:rPr>
          <w:rFonts w:ascii="Palatino Linotype" w:hAnsi="Palatino Linotype"/>
          <w:sz w:val="20"/>
          <w:szCs w:val="20"/>
          <w:lang w:val="en-US"/>
        </w:rPr>
        <w:t xml:space="preserve">supermarkets and bakeries) </w:t>
      </w:r>
      <w:r w:rsidR="007C7D39" w:rsidRPr="007C7D39">
        <w:rPr>
          <w:rFonts w:ascii="Palatino Linotype" w:hAnsi="Palatino Linotype"/>
          <w:sz w:val="20"/>
          <w:szCs w:val="20"/>
          <w:lang w:val="en-US"/>
        </w:rPr>
        <w:lastRenderedPageBreak/>
        <w:t>and non-basic urban elements (</w:t>
      </w:r>
      <w:r w:rsidR="008668D5">
        <w:rPr>
          <w:rFonts w:ascii="Palatino Linotype" w:hAnsi="Palatino Linotype"/>
          <w:sz w:val="20"/>
          <w:szCs w:val="20"/>
          <w:lang w:val="en-US"/>
        </w:rPr>
        <w:t xml:space="preserve">for instance, </w:t>
      </w:r>
      <w:r w:rsidR="007C7D39" w:rsidRPr="007C7D39">
        <w:rPr>
          <w:rFonts w:ascii="Palatino Linotype" w:hAnsi="Palatino Linotype"/>
          <w:sz w:val="20"/>
          <w:szCs w:val="20"/>
          <w:lang w:val="en-US"/>
        </w:rPr>
        <w:t>cultural centers and museums)</w:t>
      </w:r>
      <w:r w:rsidR="008668D5">
        <w:rPr>
          <w:rFonts w:ascii="Palatino Linotype" w:hAnsi="Palatino Linotype"/>
          <w:sz w:val="20"/>
          <w:szCs w:val="20"/>
          <w:lang w:val="en-US"/>
        </w:rPr>
        <w:t>.</w:t>
      </w:r>
      <w:r w:rsidR="007C7D39" w:rsidRPr="007C7D39">
        <w:rPr>
          <w:rFonts w:ascii="Palatino Linotype" w:hAnsi="Palatino Linotype"/>
          <w:sz w:val="20"/>
          <w:szCs w:val="20"/>
          <w:lang w:val="en-US"/>
        </w:rPr>
        <w:t xml:space="preserve"> </w:t>
      </w:r>
      <w:r w:rsidR="008668D5">
        <w:rPr>
          <w:rFonts w:ascii="Palatino Linotype" w:hAnsi="Palatino Linotype"/>
          <w:sz w:val="20"/>
          <w:szCs w:val="20"/>
          <w:lang w:val="en-US"/>
        </w:rPr>
        <w:t>T</w:t>
      </w:r>
      <w:r w:rsidR="007C7D39" w:rsidRPr="007C7D39">
        <w:rPr>
          <w:rFonts w:ascii="Palatino Linotype" w:hAnsi="Palatino Linotype"/>
          <w:sz w:val="20"/>
          <w:szCs w:val="20"/>
          <w:lang w:val="en-US"/>
        </w:rPr>
        <w:t>he predominance of basic or non-basic urban elements is observed in a 50 m x 50 m cell. The indicator takes values between 0 and 1. The calculation of this indicator is based on the following formula:</w:t>
      </w:r>
    </w:p>
    <w:p w14:paraId="7322ACF2" w14:textId="77777777" w:rsidR="008668D5" w:rsidRDefault="008668D5" w:rsidP="008668D5">
      <w:pPr>
        <w:pStyle w:val="Prrafodelista"/>
        <w:jc w:val="both"/>
        <w:rPr>
          <w:rFonts w:ascii="Palatino Linotype" w:hAnsi="Palatino Linotype"/>
          <w:sz w:val="20"/>
          <w:szCs w:val="20"/>
          <w:lang w:val="en-US"/>
        </w:rPr>
      </w:pPr>
    </w:p>
    <w:p w14:paraId="2D5A247F" w14:textId="77777777" w:rsidR="007C7D39" w:rsidRPr="007C7D39" w:rsidRDefault="007C7D39" w:rsidP="007C7D39">
      <w:pPr>
        <w:pStyle w:val="Prrafodelista"/>
        <w:jc w:val="center"/>
        <w:rPr>
          <w:rFonts w:ascii="Palatino Linotype" w:hAnsi="Palatino Linotype"/>
          <w:sz w:val="20"/>
          <w:szCs w:val="20"/>
          <w:lang w:val="en-US"/>
        </w:rPr>
      </w:pPr>
      <w:r w:rsidRPr="007C7D39">
        <w:rPr>
          <w:rFonts w:ascii="Palatino Linotype" w:hAnsi="Palatino Linotype"/>
          <w:sz w:val="20"/>
          <w:szCs w:val="20"/>
          <w:lang w:val="en-US"/>
        </w:rPr>
        <w:t>RNR = 1-|(</w:t>
      </w:r>
      <w:proofErr w:type="spellStart"/>
      <w:r w:rsidRPr="007C7D39">
        <w:rPr>
          <w:rFonts w:ascii="Palatino Linotype" w:hAnsi="Palatino Linotype"/>
          <w:sz w:val="20"/>
          <w:szCs w:val="20"/>
          <w:lang w:val="en-US"/>
        </w:rPr>
        <w:t>Basic</w:t>
      </w:r>
      <w:r w:rsidRPr="007C7D39">
        <w:rPr>
          <w:rFonts w:ascii="Palatino Linotype" w:hAnsi="Palatino Linotype"/>
          <w:sz w:val="20"/>
          <w:szCs w:val="20"/>
          <w:vertAlign w:val="subscript"/>
          <w:lang w:val="en-US"/>
        </w:rPr>
        <w:t>i</w:t>
      </w:r>
      <w:r w:rsidRPr="007C7D39">
        <w:rPr>
          <w:rFonts w:ascii="Palatino Linotype" w:hAnsi="Palatino Linotype"/>
          <w:sz w:val="20"/>
          <w:szCs w:val="20"/>
          <w:lang w:val="en-US"/>
        </w:rPr>
        <w:t>-NonBasic</w:t>
      </w:r>
      <w:r w:rsidRPr="007C7D39">
        <w:rPr>
          <w:rFonts w:ascii="Palatino Linotype" w:hAnsi="Palatino Linotype"/>
          <w:sz w:val="20"/>
          <w:szCs w:val="20"/>
          <w:vertAlign w:val="subscript"/>
          <w:lang w:val="en-US"/>
        </w:rPr>
        <w:t>i</w:t>
      </w:r>
      <w:proofErr w:type="spellEnd"/>
      <w:r w:rsidRPr="007C7D39">
        <w:rPr>
          <w:rFonts w:ascii="Palatino Linotype" w:hAnsi="Palatino Linotype"/>
          <w:sz w:val="20"/>
          <w:szCs w:val="20"/>
          <w:lang w:val="en-US"/>
        </w:rPr>
        <w:t>) /(</w:t>
      </w:r>
      <w:proofErr w:type="spellStart"/>
      <w:r w:rsidRPr="007C7D39">
        <w:rPr>
          <w:rFonts w:ascii="Palatino Linotype" w:hAnsi="Palatino Linotype"/>
          <w:sz w:val="20"/>
          <w:szCs w:val="20"/>
          <w:lang w:val="en-US"/>
        </w:rPr>
        <w:t>Basic</w:t>
      </w:r>
      <w:r w:rsidRPr="007C7D39">
        <w:rPr>
          <w:rFonts w:ascii="Palatino Linotype" w:hAnsi="Palatino Linotype"/>
          <w:sz w:val="20"/>
          <w:szCs w:val="20"/>
          <w:vertAlign w:val="subscript"/>
          <w:lang w:val="en-US"/>
        </w:rPr>
        <w:t>i</w:t>
      </w:r>
      <w:r w:rsidRPr="007C7D39">
        <w:rPr>
          <w:rFonts w:ascii="Palatino Linotype" w:hAnsi="Palatino Linotype"/>
          <w:sz w:val="20"/>
          <w:szCs w:val="20"/>
          <w:lang w:val="en-US"/>
        </w:rPr>
        <w:t>+</w:t>
      </w:r>
      <w:proofErr w:type="gramStart"/>
      <w:r w:rsidRPr="007C7D39">
        <w:rPr>
          <w:rFonts w:ascii="Palatino Linotype" w:hAnsi="Palatino Linotype"/>
          <w:sz w:val="20"/>
          <w:szCs w:val="20"/>
          <w:lang w:val="en-US"/>
        </w:rPr>
        <w:t>NonBasic</w:t>
      </w:r>
      <w:r w:rsidRPr="007C7D39">
        <w:rPr>
          <w:rFonts w:ascii="Palatino Linotype" w:hAnsi="Palatino Linotype"/>
          <w:sz w:val="20"/>
          <w:szCs w:val="20"/>
          <w:vertAlign w:val="subscript"/>
          <w:lang w:val="en-US"/>
        </w:rPr>
        <w:t>i</w:t>
      </w:r>
      <w:proofErr w:type="spellEnd"/>
      <w:r w:rsidRPr="007C7D39">
        <w:rPr>
          <w:rFonts w:ascii="Palatino Linotype" w:hAnsi="Palatino Linotype"/>
          <w:sz w:val="20"/>
          <w:szCs w:val="20"/>
          <w:lang w:val="en-US"/>
        </w:rPr>
        <w:t>)|</w:t>
      </w:r>
      <w:proofErr w:type="gramEnd"/>
    </w:p>
    <w:p w14:paraId="497F2278" w14:textId="77777777" w:rsidR="007C7D39" w:rsidRPr="007C7D39" w:rsidRDefault="007C7D39" w:rsidP="007C7D39">
      <w:pPr>
        <w:pStyle w:val="Prrafodelista"/>
        <w:jc w:val="both"/>
        <w:rPr>
          <w:rFonts w:ascii="Palatino Linotype" w:hAnsi="Palatino Linotype"/>
          <w:sz w:val="20"/>
          <w:szCs w:val="20"/>
          <w:lang w:val="en-US"/>
        </w:rPr>
      </w:pPr>
    </w:p>
    <w:p w14:paraId="503E8B3B" w14:textId="77777777" w:rsidR="00F67A0C" w:rsidRPr="00D602C7" w:rsidRDefault="00F67A0C" w:rsidP="0033721C">
      <w:pPr>
        <w:pStyle w:val="MDPI31text"/>
        <w:ind w:left="0" w:firstLine="0"/>
        <w:rPr>
          <w:b/>
          <w:bCs/>
          <w:i/>
        </w:rPr>
      </w:pPr>
    </w:p>
    <w:p w14:paraId="0B609178" w14:textId="77777777" w:rsidR="00F67A0C" w:rsidRPr="00D602C7" w:rsidRDefault="00F67A0C" w:rsidP="0033721C">
      <w:pPr>
        <w:pStyle w:val="MDPI31text"/>
        <w:ind w:left="0" w:firstLine="0"/>
        <w:rPr>
          <w:b/>
          <w:bCs/>
          <w:i/>
        </w:rPr>
      </w:pPr>
    </w:p>
    <w:p w14:paraId="00A560E8" w14:textId="0A7025A3" w:rsidR="0049650C" w:rsidRDefault="0049650C" w:rsidP="0033721C">
      <w:pPr>
        <w:pStyle w:val="MDPI31text"/>
        <w:ind w:left="0" w:firstLine="0"/>
        <w:rPr>
          <w:b/>
          <w:bCs/>
          <w:i/>
          <w:lang w:val="es-ES"/>
        </w:rPr>
      </w:pPr>
      <w:r w:rsidRPr="0033721C">
        <w:rPr>
          <w:b/>
          <w:bCs/>
          <w:i/>
          <w:lang w:val="es-ES"/>
        </w:rPr>
        <w:t>CONTACT OPPORTUNITY DIMENSION</w:t>
      </w:r>
    </w:p>
    <w:p w14:paraId="19A0C1F7" w14:textId="77777777" w:rsidR="0033721C" w:rsidRPr="0033721C" w:rsidRDefault="0033721C" w:rsidP="0033721C">
      <w:pPr>
        <w:pStyle w:val="MDPI31text"/>
        <w:ind w:left="0" w:firstLine="0"/>
        <w:rPr>
          <w:b/>
          <w:bCs/>
          <w:i/>
          <w:lang w:val="es-ES"/>
        </w:rPr>
      </w:pPr>
    </w:p>
    <w:p w14:paraId="312AA768" w14:textId="35DBD8AC" w:rsidR="0049650C" w:rsidRDefault="00E96337"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49650C" w:rsidRPr="0033721C">
        <w:rPr>
          <w:rFonts w:ascii="Palatino Linotype" w:hAnsi="Palatino Linotype"/>
          <w:i/>
          <w:iCs/>
          <w:sz w:val="20"/>
          <w:szCs w:val="20"/>
          <w:lang w:val="en-US"/>
        </w:rPr>
        <w:t>Block Size</w:t>
      </w:r>
      <w:r w:rsidR="0049650C" w:rsidRPr="0033721C">
        <w:rPr>
          <w:rFonts w:ascii="Palatino Linotype" w:hAnsi="Palatino Linotype"/>
          <w:sz w:val="20"/>
          <w:szCs w:val="20"/>
          <w:lang w:val="en-US"/>
        </w:rPr>
        <w:t xml:space="preserve"> </w:t>
      </w:r>
      <w:r>
        <w:rPr>
          <w:rFonts w:ascii="Palatino Linotype" w:hAnsi="Palatino Linotype"/>
          <w:sz w:val="20"/>
          <w:szCs w:val="20"/>
          <w:lang w:val="en-US"/>
        </w:rPr>
        <w:t xml:space="preserve">indicator </w:t>
      </w:r>
      <w:r w:rsidR="0049650C"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{"citationID":"kFmnnFUq","properties":{"formattedCitation":"[1,2]","plainCitation":"[1,2]","noteIndex":0},"citationItems":[{"id":31,"uris":["http://zotero.org/users/10779305/items/A4HWSLLK"],"itemData":{"id":31,"type":"article-journal","container-title":"Land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[1,2]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49650C" w:rsidRPr="0033721C">
        <w:rPr>
          <w:rFonts w:ascii="Palatino Linotype" w:hAnsi="Palatino Linotype"/>
          <w:sz w:val="20"/>
          <w:szCs w:val="20"/>
          <w:lang w:val="en-US"/>
        </w:rPr>
        <w:t xml:space="preserve">represents the area of each block. </w:t>
      </w:r>
    </w:p>
    <w:p w14:paraId="44F09F29" w14:textId="77777777" w:rsidR="00E96337" w:rsidRPr="0033721C" w:rsidRDefault="00E96337" w:rsidP="00E96337">
      <w:pPr>
        <w:pStyle w:val="Prrafodelista"/>
        <w:jc w:val="both"/>
        <w:rPr>
          <w:rFonts w:ascii="Palatino Linotype" w:hAnsi="Palatino Linotype"/>
          <w:sz w:val="20"/>
          <w:szCs w:val="20"/>
          <w:lang w:val="en-US"/>
        </w:rPr>
      </w:pPr>
    </w:p>
    <w:p w14:paraId="28B2D97E" w14:textId="5E16B046" w:rsidR="0049650C" w:rsidRDefault="0049650C" w:rsidP="00E96337">
      <w:pPr>
        <w:pStyle w:val="Prrafodelista"/>
        <w:jc w:val="center"/>
        <w:rPr>
          <w:rFonts w:ascii="Palatino Linotype" w:hAnsi="Palatino Linotype"/>
          <w:sz w:val="20"/>
          <w:szCs w:val="20"/>
          <w:lang w:val="en-US"/>
        </w:rPr>
      </w:pPr>
      <w:r w:rsidRPr="0033721C">
        <w:rPr>
          <w:rFonts w:ascii="Palatino Linotype" w:hAnsi="Palatino Linotype"/>
          <w:sz w:val="20"/>
          <w:szCs w:val="20"/>
          <w:lang w:val="en-US"/>
        </w:rPr>
        <w:t>Area of the polygon in ArcMap = Calculate Geometry (Area in Hectares)</w:t>
      </w:r>
    </w:p>
    <w:p w14:paraId="2775591A" w14:textId="77777777" w:rsidR="00E96337" w:rsidRDefault="00E96337" w:rsidP="00E96337">
      <w:pPr>
        <w:pStyle w:val="Prrafodelista"/>
        <w:jc w:val="center"/>
        <w:rPr>
          <w:rFonts w:ascii="Palatino Linotype" w:hAnsi="Palatino Linotype"/>
          <w:sz w:val="20"/>
          <w:szCs w:val="20"/>
          <w:lang w:val="en-US"/>
        </w:rPr>
      </w:pPr>
    </w:p>
    <w:p w14:paraId="29CA7550" w14:textId="77777777" w:rsidR="0033721C" w:rsidRPr="0033721C" w:rsidRDefault="0033721C" w:rsidP="007B726B">
      <w:pPr>
        <w:pStyle w:val="Prrafodelista"/>
        <w:jc w:val="both"/>
        <w:rPr>
          <w:rFonts w:ascii="Palatino Linotype" w:hAnsi="Palatino Linotype"/>
          <w:sz w:val="20"/>
          <w:szCs w:val="20"/>
          <w:lang w:val="en-US"/>
        </w:rPr>
      </w:pPr>
    </w:p>
    <w:p w14:paraId="301C7431" w14:textId="5759289F" w:rsidR="00B7362F" w:rsidRDefault="00E96337"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B7362F" w:rsidRPr="0033721C">
        <w:rPr>
          <w:rFonts w:ascii="Palatino Linotype" w:hAnsi="Palatino Linotype"/>
          <w:i/>
          <w:iCs/>
          <w:sz w:val="20"/>
          <w:szCs w:val="20"/>
          <w:lang w:val="en-US"/>
        </w:rPr>
        <w:t>Street Width</w:t>
      </w:r>
      <w:r w:rsidR="00B7362F"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B7362F" w:rsidRPr="0033721C">
        <w:rPr>
          <w:rFonts w:ascii="Palatino Linotype" w:hAnsi="Palatino Linotype"/>
          <w:sz w:val="20"/>
          <w:szCs w:val="20"/>
          <w:lang w:val="en-US"/>
        </w:rPr>
        <w:t>according to</w:t>
      </w:r>
      <w:r>
        <w:rPr>
          <w:rFonts w:ascii="Palatino Linotype" w:hAnsi="Palatino Linotype"/>
          <w:sz w:val="20"/>
          <w:szCs w:val="20"/>
          <w:lang w:val="en-US"/>
        </w:rPr>
        <w:t xml:space="preserve">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{"citationID":"47U7k0CT","properties":{"formattedCitation":"[1]","plainCitation":"[1]","noteIndex":0},"citationItems":[{"id":31,"uris":["http://zotero.org/users/10779305/items/A4HWSLLK"],"itemData":{"id":31,"type":"article-journal","container-title":"Land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[1]</w:t>
      </w:r>
      <w:r>
        <w:rPr>
          <w:rFonts w:ascii="Palatino Linotype" w:hAnsi="Palatino Linotype"/>
          <w:sz w:val="20"/>
          <w:szCs w:val="20"/>
          <w:lang w:val="en-US"/>
        </w:rPr>
        <w:fldChar w:fldCharType="end"/>
      </w:r>
      <w:r w:rsidR="00D602C7">
        <w:rPr>
          <w:rFonts w:ascii="Palatino Linotype" w:hAnsi="Palatino Linotype"/>
          <w:sz w:val="20"/>
          <w:szCs w:val="20"/>
          <w:lang w:val="en-US"/>
        </w:rPr>
        <w:t xml:space="preserve"> </w:t>
      </w:r>
      <w:r w:rsidR="000A6B3D">
        <w:rPr>
          <w:rFonts w:ascii="Palatino Linotype" w:hAnsi="Palatino Linotype"/>
          <w:sz w:val="20"/>
          <w:szCs w:val="20"/>
          <w:lang w:val="en-US"/>
        </w:rPr>
        <w:t xml:space="preserve">measures </w:t>
      </w:r>
      <w:r w:rsidR="00B7362F" w:rsidRPr="0033721C">
        <w:rPr>
          <w:rFonts w:ascii="Palatino Linotype" w:hAnsi="Palatino Linotype"/>
          <w:sz w:val="20"/>
          <w:szCs w:val="20"/>
          <w:lang w:val="en-US"/>
        </w:rPr>
        <w:t xml:space="preserve">the percentage of </w:t>
      </w:r>
      <w:r>
        <w:rPr>
          <w:rFonts w:ascii="Palatino Linotype" w:hAnsi="Palatino Linotype"/>
          <w:sz w:val="20"/>
          <w:szCs w:val="20"/>
          <w:lang w:val="en-US"/>
        </w:rPr>
        <w:t>streets</w:t>
      </w:r>
      <w:r w:rsidR="00B7362F" w:rsidRPr="0033721C">
        <w:rPr>
          <w:rFonts w:ascii="Palatino Linotype" w:hAnsi="Palatino Linotype"/>
          <w:sz w:val="20"/>
          <w:szCs w:val="20"/>
          <w:lang w:val="en-US"/>
        </w:rPr>
        <w:t xml:space="preserve"> in a 50x50 m. </w:t>
      </w:r>
      <w:r>
        <w:rPr>
          <w:rFonts w:ascii="Palatino Linotype" w:hAnsi="Palatino Linotype"/>
          <w:sz w:val="20"/>
          <w:szCs w:val="20"/>
          <w:lang w:val="en-US"/>
        </w:rPr>
        <w:t>An asymmetrical</w:t>
      </w:r>
      <w:r w:rsidR="00B7362F" w:rsidRPr="0033721C">
        <w:rPr>
          <w:rFonts w:ascii="Palatino Linotype" w:hAnsi="Palatino Linotype"/>
          <w:sz w:val="20"/>
          <w:szCs w:val="20"/>
          <w:lang w:val="en-US"/>
        </w:rPr>
        <w:t xml:space="preserve"> difference was made between the blocks and the polygon of the study area. Then, an intersection was performed between the 50x50m grid and the vector layer resulting from the symmetrical difference. Finally, the total street area of each cell was </w:t>
      </w:r>
      <w:r w:rsidR="00F46C1D" w:rsidRPr="0033721C">
        <w:rPr>
          <w:rFonts w:ascii="Palatino Linotype" w:hAnsi="Palatino Linotype"/>
          <w:sz w:val="20"/>
          <w:szCs w:val="20"/>
          <w:lang w:val="en-US"/>
        </w:rPr>
        <w:t>calculated,</w:t>
      </w:r>
      <w:r w:rsidR="00B7362F" w:rsidRPr="0033721C">
        <w:rPr>
          <w:rFonts w:ascii="Palatino Linotype" w:hAnsi="Palatino Linotype"/>
          <w:sz w:val="20"/>
          <w:szCs w:val="20"/>
          <w:lang w:val="en-US"/>
        </w:rPr>
        <w:t xml:space="preserve"> and the percentages were obtained. </w:t>
      </w:r>
    </w:p>
    <w:p w14:paraId="71E10136" w14:textId="77777777" w:rsidR="00E96337" w:rsidRPr="0033721C" w:rsidRDefault="00E96337" w:rsidP="00E96337">
      <w:pPr>
        <w:pStyle w:val="Prrafodelista"/>
        <w:jc w:val="both"/>
        <w:rPr>
          <w:rFonts w:ascii="Palatino Linotype" w:hAnsi="Palatino Linotype"/>
          <w:sz w:val="20"/>
          <w:szCs w:val="20"/>
          <w:lang w:val="en-US"/>
        </w:rPr>
      </w:pPr>
    </w:p>
    <w:p w14:paraId="510FD557" w14:textId="57034FA9" w:rsidR="00B7362F" w:rsidRDefault="00B7362F" w:rsidP="00E96337">
      <w:pPr>
        <w:ind w:left="360" w:firstLine="348"/>
        <w:jc w:val="center"/>
        <w:rPr>
          <w:rFonts w:ascii="Palatino Linotype" w:hAnsi="Palatino Linotype"/>
          <w:sz w:val="20"/>
          <w:szCs w:val="20"/>
          <w:lang w:val="en-US"/>
        </w:rPr>
      </w:pPr>
      <w:r w:rsidRPr="0033721C">
        <w:rPr>
          <w:rFonts w:ascii="Palatino Linotype" w:hAnsi="Palatino Linotype"/>
          <w:sz w:val="20"/>
          <w:szCs w:val="20"/>
          <w:lang w:val="en-US"/>
        </w:rPr>
        <w:t>Street Width = Street area expressed in percentage in 1 cell of 50m x 50m</w:t>
      </w:r>
    </w:p>
    <w:p w14:paraId="3513D8D1" w14:textId="4B1C5B8E" w:rsidR="0033721C" w:rsidRDefault="0033721C" w:rsidP="0033721C">
      <w:pPr>
        <w:ind w:left="360" w:firstLine="348"/>
        <w:jc w:val="both"/>
        <w:rPr>
          <w:rFonts w:ascii="Palatino Linotype" w:hAnsi="Palatino Linotype"/>
          <w:sz w:val="20"/>
          <w:szCs w:val="20"/>
          <w:lang w:val="en-US"/>
        </w:rPr>
      </w:pPr>
    </w:p>
    <w:p w14:paraId="19F14123" w14:textId="77777777" w:rsidR="00E96337" w:rsidRPr="0033721C" w:rsidRDefault="00E96337" w:rsidP="0033721C">
      <w:pPr>
        <w:ind w:left="360" w:firstLine="348"/>
        <w:jc w:val="both"/>
        <w:rPr>
          <w:rFonts w:ascii="Palatino Linotype" w:hAnsi="Palatino Linotype"/>
          <w:sz w:val="20"/>
          <w:szCs w:val="20"/>
          <w:lang w:val="en-US"/>
        </w:rPr>
      </w:pPr>
    </w:p>
    <w:p w14:paraId="5F31330F" w14:textId="67D2105D" w:rsidR="008F3A9F" w:rsidRPr="0033721C" w:rsidRDefault="00E96337"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8F3A9F" w:rsidRPr="0033721C">
        <w:rPr>
          <w:rFonts w:ascii="Palatino Linotype" w:hAnsi="Palatino Linotype"/>
          <w:i/>
          <w:iCs/>
          <w:sz w:val="20"/>
          <w:szCs w:val="20"/>
          <w:lang w:val="en-US"/>
        </w:rPr>
        <w:t>Intersection Density</w:t>
      </w:r>
      <w:r w:rsidR="008F3A9F"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8F3A9F"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YJ6EGYTD","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D602C7">
        <w:rPr>
          <w:rFonts w:ascii="Palatino Linotype" w:hAnsi="Palatino Linotype"/>
          <w:sz w:val="20"/>
          <w:szCs w:val="20"/>
          <w:lang w:val="en-US"/>
        </w:rPr>
        <w:t>defines</w:t>
      </w:r>
      <w:r w:rsidR="008F3A9F" w:rsidRPr="0033721C">
        <w:rPr>
          <w:rFonts w:ascii="Palatino Linotype" w:hAnsi="Palatino Linotype"/>
          <w:sz w:val="20"/>
          <w:szCs w:val="20"/>
          <w:lang w:val="en-US"/>
        </w:rPr>
        <w:t xml:space="preserve"> </w:t>
      </w:r>
      <w:r w:rsidR="00D602C7">
        <w:rPr>
          <w:rFonts w:ascii="Palatino Linotype" w:hAnsi="Palatino Linotype"/>
          <w:sz w:val="20"/>
          <w:szCs w:val="20"/>
          <w:lang w:val="en-US"/>
        </w:rPr>
        <w:t>t</w:t>
      </w:r>
      <w:r w:rsidR="008F3A9F" w:rsidRPr="0033721C">
        <w:rPr>
          <w:rFonts w:ascii="Palatino Linotype" w:hAnsi="Palatino Linotype"/>
          <w:sz w:val="20"/>
          <w:szCs w:val="20"/>
          <w:lang w:val="en-US"/>
        </w:rPr>
        <w:t>he Euclidean distance to intersections or crossings was calculated. The formula for calculating the Euclidean distance is:</w:t>
      </w:r>
    </w:p>
    <w:p w14:paraId="78DF80A9" w14:textId="3055BF8F" w:rsidR="008F3A9F" w:rsidRPr="00E96337" w:rsidRDefault="0033721C" w:rsidP="00E5117C">
      <w:pPr>
        <w:pStyle w:val="MDPI31text"/>
        <w:ind w:left="0" w:firstLine="0"/>
        <w:rPr>
          <w:szCs w:val="20"/>
        </w:rPr>
      </w:pPr>
      <m:oMathPara>
        <m:oMath>
          <m:r>
            <m:rPr>
              <m:sty m:val="p"/>
            </m:rPr>
            <w:rPr>
              <w:rFonts w:ascii="Cambria Math" w:hAnsi="Cambria Math"/>
              <w:szCs w:val="20"/>
            </w:rPr>
            <m:t>Euclidean distance (raster) =Max(</m:t>
          </m:r>
          <m:d>
            <m:dPr>
              <m:begChr m:val="|"/>
              <m:endChr m:val="|"/>
              <m:ctrlPr>
                <w:ins w:id="0" w:author="núria vidal domper" w:date="2023-03-31T12:01:00Z">
                  <w:rPr>
                    <w:rFonts w:ascii="Cambria Math" w:hAnsi="Cambria Math"/>
                    <w:szCs w:val="20"/>
                  </w:rPr>
                </w:ins>
              </m:ctrlPr>
            </m:dPr>
            <m:e>
              <m:sSub>
                <m:sSubPr>
                  <m:ctrlPr>
                    <w:ins w:id="1"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2</m:t>
                  </m:r>
                </m:sub>
              </m:sSub>
              <m:r>
                <m:rPr>
                  <m:sty m:val="p"/>
                </m:rPr>
                <w:rPr>
                  <w:rFonts w:ascii="Cambria Math" w:hAnsi="Cambria Math"/>
                  <w:szCs w:val="20"/>
                </w:rPr>
                <m:t>-</m:t>
              </m:r>
              <m:sSub>
                <m:sSubPr>
                  <m:ctrlPr>
                    <w:ins w:id="2"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1</m:t>
                  </m:r>
                </m:sub>
              </m:sSub>
            </m:e>
          </m:d>
          <m:r>
            <m:rPr>
              <m:sty m:val="p"/>
            </m:rPr>
            <w:rPr>
              <w:rFonts w:ascii="Cambria Math" w:hAnsi="Cambria Math"/>
              <w:szCs w:val="20"/>
            </w:rPr>
            <m:t>,</m:t>
          </m:r>
          <m:d>
            <m:dPr>
              <m:begChr m:val="|"/>
              <m:endChr m:val="|"/>
              <m:ctrlPr>
                <w:ins w:id="3" w:author="núria vidal domper" w:date="2023-03-31T12:01:00Z">
                  <w:rPr>
                    <w:rFonts w:ascii="Cambria Math" w:hAnsi="Cambria Math"/>
                    <w:szCs w:val="20"/>
                  </w:rPr>
                </w:ins>
              </m:ctrlPr>
            </m:dPr>
            <m:e>
              <m:sSub>
                <m:sSubPr>
                  <m:ctrlPr>
                    <w:ins w:id="4"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2</m:t>
                  </m:r>
                </m:sub>
              </m:sSub>
              <m:r>
                <m:rPr>
                  <m:sty m:val="p"/>
                </m:rPr>
                <w:rPr>
                  <w:rFonts w:ascii="Cambria Math" w:hAnsi="Cambria Math"/>
                  <w:szCs w:val="20"/>
                </w:rPr>
                <m:t>-</m:t>
              </m:r>
              <m:sSub>
                <m:sSubPr>
                  <m:ctrlPr>
                    <w:ins w:id="5"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1</m:t>
                  </m:r>
                </m:sub>
              </m:sSub>
            </m:e>
          </m:d>
          <m:r>
            <m:rPr>
              <m:sty m:val="p"/>
            </m:rPr>
            <w:rPr>
              <w:rFonts w:ascii="Cambria Math" w:hAnsi="Cambria Math"/>
              <w:szCs w:val="20"/>
            </w:rPr>
            <m:t xml:space="preserve">) </m:t>
          </m:r>
        </m:oMath>
      </m:oMathPara>
    </w:p>
    <w:p w14:paraId="64A28D87" w14:textId="77777777" w:rsidR="00E96337" w:rsidRPr="0033721C" w:rsidRDefault="00E96337" w:rsidP="00E5117C">
      <w:pPr>
        <w:pStyle w:val="MDPI31text"/>
        <w:ind w:left="0" w:firstLine="0"/>
        <w:rPr>
          <w:szCs w:val="20"/>
        </w:rPr>
      </w:pPr>
    </w:p>
    <w:p w14:paraId="0284F4D0" w14:textId="77777777" w:rsidR="0033721C" w:rsidRPr="0033721C" w:rsidRDefault="0033721C" w:rsidP="007B726B">
      <w:pPr>
        <w:pStyle w:val="MDPI31text"/>
        <w:ind w:left="720" w:firstLine="0"/>
        <w:rPr>
          <w:szCs w:val="20"/>
        </w:rPr>
      </w:pPr>
    </w:p>
    <w:p w14:paraId="412B2226" w14:textId="5CF17AE5" w:rsidR="00B7362F" w:rsidRDefault="00E96337"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A5433F" w:rsidRPr="0033721C">
        <w:rPr>
          <w:rFonts w:ascii="Palatino Linotype" w:hAnsi="Palatino Linotype"/>
          <w:i/>
          <w:iCs/>
          <w:sz w:val="20"/>
          <w:szCs w:val="20"/>
          <w:lang w:val="en-US"/>
        </w:rPr>
        <w:t>Distance to squares &amp; pocket parks</w:t>
      </w:r>
      <w:r w:rsidR="00A5433F"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A5433F"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zXImbsRb","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D602C7">
        <w:rPr>
          <w:rFonts w:ascii="Palatino Linotype" w:hAnsi="Palatino Linotype"/>
          <w:sz w:val="20"/>
          <w:szCs w:val="20"/>
          <w:lang w:val="en-US"/>
        </w:rPr>
        <w:t>defines t</w:t>
      </w:r>
      <w:r w:rsidR="00A5433F" w:rsidRPr="0033721C">
        <w:rPr>
          <w:rFonts w:ascii="Palatino Linotype" w:hAnsi="Palatino Linotype"/>
          <w:sz w:val="20"/>
          <w:szCs w:val="20"/>
          <w:lang w:val="en-US"/>
        </w:rPr>
        <w:t xml:space="preserve">he Euclidean distance to squares and pocket parks was calculated. The formula for calculating the Euclidean distance is:  </w:t>
      </w:r>
    </w:p>
    <w:p w14:paraId="2588845B" w14:textId="77777777" w:rsidR="00E96337" w:rsidRPr="0033721C" w:rsidRDefault="00E96337" w:rsidP="00E96337">
      <w:pPr>
        <w:pStyle w:val="Prrafodelista"/>
        <w:jc w:val="both"/>
        <w:rPr>
          <w:rFonts w:ascii="Palatino Linotype" w:hAnsi="Palatino Linotype"/>
          <w:sz w:val="20"/>
          <w:szCs w:val="20"/>
          <w:lang w:val="en-US"/>
        </w:rPr>
      </w:pPr>
    </w:p>
    <w:p w14:paraId="20C9D61A" w14:textId="014A540E" w:rsidR="00A5433F" w:rsidRPr="00E96337" w:rsidRDefault="0033721C" w:rsidP="007B726B">
      <w:pPr>
        <w:pStyle w:val="MDPI31text"/>
        <w:ind w:left="720" w:firstLine="0"/>
        <w:rPr>
          <w:szCs w:val="20"/>
        </w:rPr>
      </w:pPr>
      <m:oMathPara>
        <m:oMath>
          <m:r>
            <m:rPr>
              <m:sty m:val="p"/>
            </m:rPr>
            <w:rPr>
              <w:rFonts w:ascii="Cambria Math" w:hAnsi="Cambria Math"/>
              <w:szCs w:val="20"/>
            </w:rPr>
            <m:t>Euclidean distance (raster) =Max(</m:t>
          </m:r>
          <m:d>
            <m:dPr>
              <m:begChr m:val="|"/>
              <m:endChr m:val="|"/>
              <m:ctrlPr>
                <w:ins w:id="6" w:author="núria vidal domper" w:date="2023-03-31T12:01:00Z">
                  <w:rPr>
                    <w:rFonts w:ascii="Cambria Math" w:hAnsi="Cambria Math"/>
                    <w:szCs w:val="20"/>
                  </w:rPr>
                </w:ins>
              </m:ctrlPr>
            </m:dPr>
            <m:e>
              <m:sSub>
                <m:sSubPr>
                  <m:ctrlPr>
                    <w:ins w:id="7"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2</m:t>
                  </m:r>
                </m:sub>
              </m:sSub>
              <m:r>
                <m:rPr>
                  <m:sty m:val="p"/>
                </m:rPr>
                <w:rPr>
                  <w:rFonts w:ascii="Cambria Math" w:hAnsi="Cambria Math"/>
                  <w:szCs w:val="20"/>
                </w:rPr>
                <m:t>-</m:t>
              </m:r>
              <m:sSub>
                <m:sSubPr>
                  <m:ctrlPr>
                    <w:ins w:id="8"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1</m:t>
                  </m:r>
                </m:sub>
              </m:sSub>
            </m:e>
          </m:d>
          <m:r>
            <m:rPr>
              <m:sty m:val="p"/>
            </m:rPr>
            <w:rPr>
              <w:rFonts w:ascii="Cambria Math" w:hAnsi="Cambria Math"/>
              <w:szCs w:val="20"/>
            </w:rPr>
            <m:t>,</m:t>
          </m:r>
          <m:d>
            <m:dPr>
              <m:begChr m:val="|"/>
              <m:endChr m:val="|"/>
              <m:ctrlPr>
                <w:ins w:id="9" w:author="núria vidal domper" w:date="2023-03-31T12:01:00Z">
                  <w:rPr>
                    <w:rFonts w:ascii="Cambria Math" w:hAnsi="Cambria Math"/>
                    <w:szCs w:val="20"/>
                  </w:rPr>
                </w:ins>
              </m:ctrlPr>
            </m:dPr>
            <m:e>
              <m:sSub>
                <m:sSubPr>
                  <m:ctrlPr>
                    <w:ins w:id="10"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2</m:t>
                  </m:r>
                </m:sub>
              </m:sSub>
              <m:r>
                <m:rPr>
                  <m:sty m:val="p"/>
                </m:rPr>
                <w:rPr>
                  <w:rFonts w:ascii="Cambria Math" w:hAnsi="Cambria Math"/>
                  <w:szCs w:val="20"/>
                </w:rPr>
                <m:t>-</m:t>
              </m:r>
              <m:sSub>
                <m:sSubPr>
                  <m:ctrlPr>
                    <w:ins w:id="11"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1</m:t>
                  </m:r>
                </m:sub>
              </m:sSub>
            </m:e>
          </m:d>
          <m:r>
            <m:rPr>
              <m:sty m:val="p"/>
            </m:rPr>
            <w:rPr>
              <w:rFonts w:ascii="Cambria Math" w:hAnsi="Cambria Math"/>
              <w:szCs w:val="20"/>
            </w:rPr>
            <m:t xml:space="preserve">) </m:t>
          </m:r>
        </m:oMath>
      </m:oMathPara>
    </w:p>
    <w:p w14:paraId="1B874B05" w14:textId="77777777" w:rsidR="00E96337" w:rsidRPr="0033721C" w:rsidRDefault="00E96337" w:rsidP="007B726B">
      <w:pPr>
        <w:pStyle w:val="MDPI31text"/>
        <w:ind w:left="720" w:firstLine="0"/>
        <w:rPr>
          <w:szCs w:val="20"/>
        </w:rPr>
      </w:pPr>
    </w:p>
    <w:p w14:paraId="2A133A28" w14:textId="77777777" w:rsidR="0033721C" w:rsidRPr="0033721C" w:rsidRDefault="0033721C" w:rsidP="007B726B">
      <w:pPr>
        <w:pStyle w:val="MDPI31text"/>
        <w:ind w:left="720" w:firstLine="0"/>
        <w:rPr>
          <w:szCs w:val="20"/>
        </w:rPr>
      </w:pPr>
    </w:p>
    <w:p w14:paraId="1EEA69BD" w14:textId="323BF4DB" w:rsidR="00E5117C" w:rsidRDefault="00E96337" w:rsidP="00E5117C">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A5433F" w:rsidRPr="0033721C">
        <w:rPr>
          <w:rFonts w:ascii="Palatino Linotype" w:hAnsi="Palatino Linotype"/>
          <w:i/>
          <w:iCs/>
          <w:sz w:val="20"/>
          <w:szCs w:val="20"/>
          <w:lang w:val="en-US"/>
        </w:rPr>
        <w:t>Distance to public Wi-Fi spots</w:t>
      </w:r>
      <w:r w:rsidR="00A5433F"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A5433F"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VPrhIA8M","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D602C7">
        <w:rPr>
          <w:rFonts w:ascii="Palatino Linotype" w:hAnsi="Palatino Linotype"/>
          <w:sz w:val="20"/>
          <w:szCs w:val="20"/>
          <w:lang w:val="en-US"/>
        </w:rPr>
        <w:t>defines</w:t>
      </w:r>
      <w:r w:rsidR="00A5433F" w:rsidRPr="0033721C">
        <w:rPr>
          <w:rFonts w:ascii="Palatino Linotype" w:hAnsi="Palatino Linotype"/>
          <w:sz w:val="20"/>
          <w:szCs w:val="20"/>
          <w:lang w:val="en-US"/>
        </w:rPr>
        <w:t xml:space="preserve"> </w:t>
      </w:r>
      <w:r w:rsidR="00D602C7">
        <w:rPr>
          <w:rFonts w:ascii="Palatino Linotype" w:hAnsi="Palatino Linotype"/>
          <w:sz w:val="20"/>
          <w:szCs w:val="20"/>
          <w:lang w:val="en-US"/>
        </w:rPr>
        <w:t>t</w:t>
      </w:r>
      <w:r w:rsidR="00A5433F" w:rsidRPr="0033721C">
        <w:rPr>
          <w:rFonts w:ascii="Palatino Linotype" w:hAnsi="Palatino Linotype"/>
          <w:sz w:val="20"/>
          <w:szCs w:val="20"/>
          <w:lang w:val="en-US"/>
        </w:rPr>
        <w:t>he Euclidean distance to Wi-Fi spots was calculated. The formula for calculating the Euclidean distance is:</w:t>
      </w:r>
    </w:p>
    <w:p w14:paraId="0A99ED4F" w14:textId="77777777" w:rsidR="00E96337" w:rsidRPr="00E5117C" w:rsidRDefault="00E96337" w:rsidP="00E96337">
      <w:pPr>
        <w:pStyle w:val="Prrafodelista"/>
        <w:jc w:val="both"/>
        <w:rPr>
          <w:rFonts w:ascii="Palatino Linotype" w:hAnsi="Palatino Linotype"/>
          <w:sz w:val="20"/>
          <w:szCs w:val="20"/>
          <w:lang w:val="en-US"/>
        </w:rPr>
      </w:pPr>
    </w:p>
    <w:p w14:paraId="3F87EC74" w14:textId="575C9A6E" w:rsidR="003037E9" w:rsidRPr="00E96337" w:rsidRDefault="0033721C" w:rsidP="007B726B">
      <w:pPr>
        <w:pStyle w:val="MDPI31text"/>
        <w:ind w:left="720" w:firstLine="0"/>
        <w:rPr>
          <w:szCs w:val="20"/>
        </w:rPr>
      </w:pPr>
      <m:oMathPara>
        <m:oMath>
          <m:r>
            <m:rPr>
              <m:sty m:val="p"/>
            </m:rPr>
            <w:rPr>
              <w:rFonts w:ascii="Cambria Math" w:hAnsi="Cambria Math"/>
              <w:szCs w:val="20"/>
            </w:rPr>
            <m:t>Euclidean distance (raster) =Max(</m:t>
          </m:r>
          <m:d>
            <m:dPr>
              <m:begChr m:val="|"/>
              <m:endChr m:val="|"/>
              <m:ctrlPr>
                <w:ins w:id="12" w:author="núria vidal domper" w:date="2023-03-31T12:01:00Z">
                  <w:rPr>
                    <w:rFonts w:ascii="Cambria Math" w:hAnsi="Cambria Math"/>
                    <w:szCs w:val="20"/>
                  </w:rPr>
                </w:ins>
              </m:ctrlPr>
            </m:dPr>
            <m:e>
              <m:sSub>
                <m:sSubPr>
                  <m:ctrlPr>
                    <w:ins w:id="13"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2</m:t>
                  </m:r>
                </m:sub>
              </m:sSub>
              <m:r>
                <m:rPr>
                  <m:sty m:val="p"/>
                </m:rPr>
                <w:rPr>
                  <w:rFonts w:ascii="Cambria Math" w:hAnsi="Cambria Math"/>
                  <w:szCs w:val="20"/>
                </w:rPr>
                <m:t>-</m:t>
              </m:r>
              <m:sSub>
                <m:sSubPr>
                  <m:ctrlPr>
                    <w:ins w:id="14"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1</m:t>
                  </m:r>
                </m:sub>
              </m:sSub>
            </m:e>
          </m:d>
          <m:r>
            <m:rPr>
              <m:sty m:val="p"/>
            </m:rPr>
            <w:rPr>
              <w:rFonts w:ascii="Cambria Math" w:hAnsi="Cambria Math"/>
              <w:szCs w:val="20"/>
            </w:rPr>
            <m:t>,</m:t>
          </m:r>
          <m:d>
            <m:dPr>
              <m:begChr m:val="|"/>
              <m:endChr m:val="|"/>
              <m:ctrlPr>
                <w:ins w:id="15" w:author="núria vidal domper" w:date="2023-03-31T12:01:00Z">
                  <w:rPr>
                    <w:rFonts w:ascii="Cambria Math" w:hAnsi="Cambria Math"/>
                    <w:szCs w:val="20"/>
                  </w:rPr>
                </w:ins>
              </m:ctrlPr>
            </m:dPr>
            <m:e>
              <m:sSub>
                <m:sSubPr>
                  <m:ctrlPr>
                    <w:ins w:id="16"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2</m:t>
                  </m:r>
                </m:sub>
              </m:sSub>
              <m:r>
                <m:rPr>
                  <m:sty m:val="p"/>
                </m:rPr>
                <w:rPr>
                  <w:rFonts w:ascii="Cambria Math" w:hAnsi="Cambria Math"/>
                  <w:szCs w:val="20"/>
                </w:rPr>
                <m:t>-</m:t>
              </m:r>
              <m:sSub>
                <m:sSubPr>
                  <m:ctrlPr>
                    <w:ins w:id="17"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1</m:t>
                  </m:r>
                </m:sub>
              </m:sSub>
            </m:e>
          </m:d>
          <m:r>
            <m:rPr>
              <m:sty m:val="p"/>
            </m:rPr>
            <w:rPr>
              <w:rFonts w:ascii="Cambria Math" w:hAnsi="Cambria Math"/>
              <w:szCs w:val="20"/>
            </w:rPr>
            <m:t xml:space="preserve">) </m:t>
          </m:r>
        </m:oMath>
      </m:oMathPara>
    </w:p>
    <w:p w14:paraId="169D4914" w14:textId="77777777" w:rsidR="00E96337" w:rsidRPr="0033721C" w:rsidRDefault="00E96337" w:rsidP="007B726B">
      <w:pPr>
        <w:pStyle w:val="MDPI31text"/>
        <w:ind w:left="720" w:firstLine="0"/>
        <w:rPr>
          <w:szCs w:val="20"/>
        </w:rPr>
      </w:pPr>
    </w:p>
    <w:p w14:paraId="3A8CD71C" w14:textId="77777777" w:rsidR="0033721C" w:rsidRPr="0033721C" w:rsidRDefault="0033721C" w:rsidP="007B726B">
      <w:pPr>
        <w:pStyle w:val="MDPI31text"/>
        <w:ind w:left="720" w:firstLine="0"/>
        <w:rPr>
          <w:szCs w:val="20"/>
        </w:rPr>
      </w:pPr>
    </w:p>
    <w:p w14:paraId="4945989A" w14:textId="0E545086" w:rsidR="003037E9" w:rsidRPr="0033721C" w:rsidRDefault="00E96337"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3037E9" w:rsidRPr="00834EA7">
        <w:rPr>
          <w:rFonts w:ascii="Palatino Linotype" w:hAnsi="Palatino Linotype"/>
          <w:i/>
          <w:iCs/>
          <w:sz w:val="20"/>
          <w:szCs w:val="20"/>
          <w:lang w:val="en-US"/>
        </w:rPr>
        <w:t>Benches</w:t>
      </w:r>
      <w:r w:rsidR="003037E9" w:rsidRPr="0033721C">
        <w:rPr>
          <w:rFonts w:ascii="Palatino Linotype" w:hAnsi="Palatino Linotype"/>
          <w:sz w:val="20"/>
          <w:szCs w:val="20"/>
          <w:lang w:val="en-US"/>
        </w:rPr>
        <w:t xml:space="preserve"> (chairs) </w:t>
      </w:r>
      <w:r>
        <w:rPr>
          <w:rFonts w:ascii="Palatino Linotype" w:hAnsi="Palatino Linotype"/>
          <w:sz w:val="20"/>
          <w:szCs w:val="20"/>
          <w:lang w:val="en-US"/>
        </w:rPr>
        <w:t xml:space="preserve">indicator </w:t>
      </w:r>
      <w:r w:rsidR="003037E9"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Eeob65zU","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D602C7">
        <w:rPr>
          <w:rFonts w:ascii="Palatino Linotype" w:hAnsi="Palatino Linotype"/>
          <w:sz w:val="20"/>
          <w:szCs w:val="20"/>
          <w:lang w:val="en-US"/>
        </w:rPr>
        <w:t>indicates t</w:t>
      </w:r>
      <w:r w:rsidR="003037E9" w:rsidRPr="0033721C">
        <w:rPr>
          <w:rFonts w:ascii="Palatino Linotype" w:hAnsi="Palatino Linotype"/>
          <w:sz w:val="20"/>
          <w:szCs w:val="20"/>
          <w:lang w:val="en-US"/>
        </w:rPr>
        <w:t>he presence of chairs or benches in public space was identified. It was categorized with 1 presence of chairs and 0 absence of chairs.</w:t>
      </w:r>
    </w:p>
    <w:p w14:paraId="65A2BC22" w14:textId="6E408F2C" w:rsidR="003037E9" w:rsidRDefault="003037E9" w:rsidP="00E96337">
      <w:pPr>
        <w:pStyle w:val="MDPI31text"/>
        <w:ind w:left="720" w:firstLine="0"/>
        <w:jc w:val="center"/>
        <w:rPr>
          <w:szCs w:val="20"/>
        </w:rPr>
      </w:pPr>
      <w:r w:rsidRPr="0033721C">
        <w:rPr>
          <w:szCs w:val="20"/>
        </w:rPr>
        <w:t>Benches = (1 = presence of Benches, 0 = Absence of Benches)</w:t>
      </w:r>
    </w:p>
    <w:p w14:paraId="3DC18A83" w14:textId="77777777" w:rsidR="00E96337" w:rsidRDefault="00E96337" w:rsidP="00E96337">
      <w:pPr>
        <w:pStyle w:val="MDPI31text"/>
        <w:ind w:left="720" w:firstLine="0"/>
        <w:jc w:val="center"/>
        <w:rPr>
          <w:szCs w:val="20"/>
        </w:rPr>
      </w:pPr>
    </w:p>
    <w:p w14:paraId="5630BA6C" w14:textId="77777777" w:rsidR="0033721C" w:rsidRPr="0033721C" w:rsidRDefault="0033721C" w:rsidP="007B726B">
      <w:pPr>
        <w:pStyle w:val="MDPI31text"/>
        <w:ind w:left="720" w:firstLine="0"/>
        <w:rPr>
          <w:szCs w:val="20"/>
        </w:rPr>
      </w:pPr>
    </w:p>
    <w:p w14:paraId="7DF4959A" w14:textId="11778296" w:rsidR="00B54F54" w:rsidRPr="0033721C" w:rsidRDefault="00E96337"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B54F54" w:rsidRPr="0033721C">
        <w:rPr>
          <w:rFonts w:ascii="Palatino Linotype" w:hAnsi="Palatino Linotype"/>
          <w:i/>
          <w:iCs/>
          <w:sz w:val="20"/>
          <w:szCs w:val="20"/>
          <w:lang w:val="en-US"/>
        </w:rPr>
        <w:t>Betweenness</w:t>
      </w:r>
      <w:r w:rsidR="00B54F54" w:rsidRPr="0033721C">
        <w:rPr>
          <w:rFonts w:ascii="Palatino Linotype" w:hAnsi="Palatino Linotype"/>
          <w:sz w:val="20"/>
          <w:szCs w:val="20"/>
          <w:lang w:val="en-US"/>
        </w:rPr>
        <w:t xml:space="preserve"> </w:t>
      </w:r>
      <w:r>
        <w:rPr>
          <w:rFonts w:ascii="Palatino Linotype" w:hAnsi="Palatino Linotype"/>
          <w:sz w:val="20"/>
          <w:szCs w:val="20"/>
          <w:lang w:val="en-US"/>
        </w:rPr>
        <w:t>indicator</w:t>
      </w:r>
      <w:r w:rsidRPr="0033721C">
        <w:rPr>
          <w:rFonts w:ascii="Palatino Linotype" w:hAnsi="Palatino Linotype"/>
          <w:sz w:val="20"/>
          <w:szCs w:val="20"/>
          <w:lang w:val="en-US"/>
        </w:rPr>
        <w:t xml:space="preserve"> </w:t>
      </w:r>
      <w:r w:rsidR="00B54F54"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X8MtuvZx","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B54F54" w:rsidRPr="0033721C">
        <w:rPr>
          <w:rFonts w:ascii="Palatino Linotype" w:hAnsi="Palatino Linotype"/>
          <w:sz w:val="20"/>
          <w:szCs w:val="20"/>
          <w:lang w:val="en-US"/>
        </w:rPr>
        <w:t xml:space="preserve">observes how many times a building can be visited depending on the road network. This indicator was obtained from a Toolbox for </w:t>
      </w:r>
      <w:r w:rsidR="00B54F54" w:rsidRPr="0033721C">
        <w:rPr>
          <w:rFonts w:ascii="Palatino Linotype" w:hAnsi="Palatino Linotype"/>
          <w:sz w:val="20"/>
          <w:szCs w:val="20"/>
          <w:lang w:val="en-US"/>
        </w:rPr>
        <w:lastRenderedPageBreak/>
        <w:t xml:space="preserve">ArcMap developed by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{"citationID":"pZgS9U9M","properties":{"formattedCitation":"[4]","plainCitation":"[4]","noteIndex":0},"citationItems":[{"id":55,"uris":["http://zotero.org/users/10779305/items/392LI4NT"],"itemData":{"id":55,"type":"article-journal","container-title":"Revue internationale de géomatique","DOI":"10.3166/rig.22.287-305","issue":"2","journalAbbreviation":"Revue internationale de géomatique","note":"number: 2","page":"287-305","title":"Urban network analysis: A new toolbox for ArcGIS","volume":"22","author":[{"family":"Sevtsuk","given":"Andres"},{"family":"Mekonnen","given":"Michael"}],"issued":{"date-parts":[["2012"]]}}}],"schema":"https://github.com/citation-style-language/schema/raw/master/csl-citation.json"}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[4]</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B54F54" w:rsidRPr="0033721C">
        <w:rPr>
          <w:rFonts w:ascii="Palatino Linotype" w:hAnsi="Palatino Linotype"/>
          <w:sz w:val="20"/>
          <w:szCs w:val="20"/>
          <w:lang w:val="en-US"/>
        </w:rPr>
        <w:t xml:space="preserve">and requires a </w:t>
      </w:r>
      <w:r>
        <w:rPr>
          <w:rFonts w:ascii="Palatino Linotype" w:hAnsi="Palatino Linotype"/>
          <w:sz w:val="20"/>
          <w:szCs w:val="20"/>
          <w:lang w:val="en-US"/>
        </w:rPr>
        <w:t>polygon-type</w:t>
      </w:r>
      <w:r w:rsidR="00B54F54" w:rsidRPr="0033721C">
        <w:rPr>
          <w:rFonts w:ascii="Palatino Linotype" w:hAnsi="Palatino Linotype"/>
          <w:sz w:val="20"/>
          <w:szCs w:val="20"/>
          <w:lang w:val="en-US"/>
        </w:rPr>
        <w:t xml:space="preserve"> vector layer of buildings and a </w:t>
      </w:r>
      <w:r>
        <w:rPr>
          <w:rFonts w:ascii="Palatino Linotype" w:hAnsi="Palatino Linotype"/>
          <w:sz w:val="20"/>
          <w:szCs w:val="20"/>
          <w:lang w:val="en-US"/>
        </w:rPr>
        <w:t>line-type</w:t>
      </w:r>
      <w:r w:rsidR="00B54F54" w:rsidRPr="0033721C">
        <w:rPr>
          <w:rFonts w:ascii="Palatino Linotype" w:hAnsi="Palatino Linotype"/>
          <w:sz w:val="20"/>
          <w:szCs w:val="20"/>
          <w:lang w:val="en-US"/>
        </w:rPr>
        <w:t xml:space="preserve"> vector layer of the road network for its calculation. </w:t>
      </w:r>
    </w:p>
    <w:p w14:paraId="2B1C3D9E" w14:textId="68E62D07" w:rsidR="00B54F54" w:rsidRPr="0033721C" w:rsidRDefault="0033721C" w:rsidP="007B726B">
      <w:pPr>
        <w:pStyle w:val="MDPI31text"/>
        <w:ind w:left="720" w:firstLine="0"/>
        <w:rPr>
          <w:szCs w:val="20"/>
        </w:rPr>
      </w:pPr>
      <m:oMathPara>
        <m:oMath>
          <m:r>
            <m:rPr>
              <m:sty m:val="p"/>
            </m:rPr>
            <w:rPr>
              <w:rFonts w:ascii="Cambria Math" w:hAnsi="Cambria Math"/>
              <w:szCs w:val="20"/>
            </w:rPr>
            <m:t xml:space="preserve">Betweenness = </m:t>
          </m:r>
          <m:sSup>
            <m:sSupPr>
              <m:ctrlPr>
                <w:ins w:id="18" w:author="núria vidal domper" w:date="2023-03-31T12:01:00Z">
                  <w:rPr>
                    <w:rFonts w:ascii="Cambria Math" w:hAnsi="Cambria Math"/>
                    <w:szCs w:val="20"/>
                  </w:rPr>
                </w:ins>
              </m:ctrlPr>
            </m:sSupPr>
            <m:e>
              <m:r>
                <m:rPr>
                  <m:sty m:val="p"/>
                </m:rPr>
                <w:rPr>
                  <w:rFonts w:ascii="Cambria Math" w:hAnsi="Cambria Math"/>
                  <w:szCs w:val="20"/>
                </w:rPr>
                <m:t>BTW</m:t>
              </m:r>
            </m:e>
            <m:sup>
              <m:r>
                <m:rPr>
                  <m:sty m:val="p"/>
                </m:rPr>
                <w:rPr>
                  <w:rFonts w:ascii="Cambria Math" w:hAnsi="Cambria Math"/>
                  <w:szCs w:val="20"/>
                </w:rPr>
                <m:t>r</m:t>
              </m:r>
            </m:sup>
          </m:sSup>
          <m:d>
            <m:dPr>
              <m:begChr m:val="["/>
              <m:endChr m:val="]"/>
              <m:ctrlPr>
                <w:ins w:id="19" w:author="núria vidal domper" w:date="2023-03-31T12:01:00Z">
                  <w:rPr>
                    <w:rFonts w:ascii="Cambria Math" w:hAnsi="Cambria Math"/>
                    <w:szCs w:val="20"/>
                  </w:rPr>
                </w:ins>
              </m:ctrlPr>
            </m:dPr>
            <m:e>
              <m:r>
                <m:rPr>
                  <m:sty m:val="p"/>
                </m:rPr>
                <w:rPr>
                  <w:rFonts w:ascii="Cambria Math" w:hAnsi="Cambria Math"/>
                  <w:szCs w:val="20"/>
                </w:rPr>
                <m:t>i</m:t>
              </m:r>
            </m:e>
          </m:d>
          <m:r>
            <m:rPr>
              <m:sty m:val="p"/>
            </m:rPr>
            <w:rPr>
              <w:rFonts w:ascii="Cambria Math" w:hAnsi="Cambria Math"/>
              <w:szCs w:val="20"/>
            </w:rPr>
            <m:t>=</m:t>
          </m:r>
          <m:nary>
            <m:naryPr>
              <m:chr m:val="∑"/>
              <m:ctrlPr>
                <w:ins w:id="20" w:author="núria vidal domper" w:date="2023-03-31T12:01:00Z">
                  <w:rPr>
                    <w:rFonts w:ascii="Cambria Math" w:hAnsi="Cambria Math"/>
                    <w:szCs w:val="20"/>
                  </w:rPr>
                </w:ins>
              </m:ctrlPr>
            </m:naryPr>
            <m:sub>
              <m:r>
                <m:rPr>
                  <m:sty m:val="p"/>
                </m:rPr>
                <w:rPr>
                  <w:rFonts w:ascii="Cambria Math" w:hAnsi="Cambria Math"/>
                  <w:szCs w:val="20"/>
                </w:rPr>
                <m:t>j,k∈-</m:t>
              </m:r>
              <m:d>
                <m:dPr>
                  <m:begChr m:val="{"/>
                  <m:endChr m:val="}"/>
                  <m:ctrlPr>
                    <w:ins w:id="21" w:author="núria vidal domper" w:date="2023-03-31T12:01:00Z">
                      <w:rPr>
                        <w:rFonts w:ascii="Cambria Math" w:hAnsi="Cambria Math"/>
                        <w:szCs w:val="20"/>
                      </w:rPr>
                    </w:ins>
                  </m:ctrlPr>
                </m:dPr>
                <m:e>
                  <m:r>
                    <m:rPr>
                      <m:sty m:val="p"/>
                    </m:rPr>
                    <w:rPr>
                      <w:rFonts w:ascii="Cambria Math" w:hAnsi="Cambria Math"/>
                      <w:szCs w:val="20"/>
                    </w:rPr>
                    <m:t>i</m:t>
                  </m:r>
                </m:e>
              </m:d>
              <m:r>
                <m:rPr>
                  <m:sty m:val="p"/>
                </m:rPr>
                <w:rPr>
                  <w:rFonts w:ascii="Cambria Math" w:hAnsi="Cambria Math"/>
                  <w:szCs w:val="20"/>
                </w:rPr>
                <m:t>;d</m:t>
              </m:r>
              <m:d>
                <m:dPr>
                  <m:begChr m:val="["/>
                  <m:endChr m:val="]"/>
                  <m:ctrlPr>
                    <w:ins w:id="22" w:author="núria vidal domper" w:date="2023-03-31T12:01:00Z">
                      <w:rPr>
                        <w:rFonts w:ascii="Cambria Math" w:hAnsi="Cambria Math"/>
                        <w:szCs w:val="20"/>
                      </w:rPr>
                    </w:ins>
                  </m:ctrlPr>
                </m:dPr>
                <m:e>
                  <m:r>
                    <m:rPr>
                      <m:sty m:val="p"/>
                    </m:rPr>
                    <w:rPr>
                      <w:rFonts w:ascii="Cambria Math" w:hAnsi="Cambria Math"/>
                      <w:szCs w:val="20"/>
                    </w:rPr>
                    <m:t>j,k</m:t>
                  </m:r>
                </m:e>
              </m:d>
              <m:r>
                <m:rPr>
                  <m:sty m:val="p"/>
                </m:rPr>
                <w:rPr>
                  <w:rFonts w:ascii="Cambria Math" w:hAnsi="Cambria Math"/>
                  <w:szCs w:val="20"/>
                </w:rPr>
                <m:t>≤r</m:t>
              </m:r>
            </m:sub>
            <m:sup/>
            <m:e/>
          </m:nary>
          <m:f>
            <m:fPr>
              <m:ctrlPr>
                <w:ins w:id="23" w:author="núria vidal domper" w:date="2023-03-31T12:01:00Z">
                  <w:rPr>
                    <w:rFonts w:ascii="Cambria Math" w:hAnsi="Cambria Math"/>
                    <w:szCs w:val="20"/>
                  </w:rPr>
                </w:ins>
              </m:ctrlPr>
            </m:fPr>
            <m:num>
              <m:sSub>
                <m:sSubPr>
                  <m:ctrlPr>
                    <w:ins w:id="24" w:author="núria vidal domper" w:date="2023-03-31T12:01:00Z">
                      <w:rPr>
                        <w:rFonts w:ascii="Cambria Math" w:hAnsi="Cambria Math"/>
                        <w:szCs w:val="20"/>
                      </w:rPr>
                    </w:ins>
                  </m:ctrlPr>
                </m:sSubPr>
                <m:e>
                  <m:r>
                    <m:rPr>
                      <m:sty m:val="p"/>
                    </m:rPr>
                    <w:rPr>
                      <w:rFonts w:ascii="Cambria Math" w:hAnsi="Cambria Math"/>
                      <w:szCs w:val="20"/>
                    </w:rPr>
                    <m:t>n</m:t>
                  </m:r>
                </m:e>
                <m:sub>
                  <m:r>
                    <m:rPr>
                      <m:sty m:val="p"/>
                    </m:rPr>
                    <w:rPr>
                      <w:rFonts w:ascii="Cambria Math" w:hAnsi="Cambria Math"/>
                      <w:szCs w:val="20"/>
                    </w:rPr>
                    <m:t>jk</m:t>
                  </m:r>
                </m:sub>
              </m:sSub>
              <m:d>
                <m:dPr>
                  <m:begChr m:val="["/>
                  <m:endChr m:val="]"/>
                  <m:ctrlPr>
                    <w:ins w:id="25" w:author="núria vidal domper" w:date="2023-03-31T12:01:00Z">
                      <w:rPr>
                        <w:rFonts w:ascii="Cambria Math" w:hAnsi="Cambria Math"/>
                        <w:szCs w:val="20"/>
                      </w:rPr>
                    </w:ins>
                  </m:ctrlPr>
                </m:dPr>
                <m:e>
                  <m:r>
                    <m:rPr>
                      <m:sty m:val="p"/>
                    </m:rPr>
                    <w:rPr>
                      <w:rFonts w:ascii="Cambria Math" w:hAnsi="Cambria Math"/>
                      <w:szCs w:val="20"/>
                    </w:rPr>
                    <m:t>i</m:t>
                  </m:r>
                </m:e>
              </m:d>
            </m:num>
            <m:den>
              <m:sSub>
                <m:sSubPr>
                  <m:ctrlPr>
                    <w:ins w:id="26" w:author="núria vidal domper" w:date="2023-03-31T12:01:00Z">
                      <w:rPr>
                        <w:rFonts w:ascii="Cambria Math" w:hAnsi="Cambria Math"/>
                        <w:szCs w:val="20"/>
                      </w:rPr>
                    </w:ins>
                  </m:ctrlPr>
                </m:sSubPr>
                <m:e>
                  <m:sSub>
                    <m:sSubPr>
                      <m:ctrlPr>
                        <w:ins w:id="27" w:author="núria vidal domper" w:date="2023-03-31T12:01:00Z">
                          <w:rPr>
                            <w:rFonts w:ascii="Cambria Math" w:hAnsi="Cambria Math"/>
                            <w:szCs w:val="20"/>
                          </w:rPr>
                        </w:ins>
                      </m:ctrlPr>
                    </m:sSubPr>
                    <m:e>
                      <m:r>
                        <m:rPr>
                          <m:sty m:val="p"/>
                        </m:rPr>
                        <w:rPr>
                          <w:rFonts w:ascii="Cambria Math" w:hAnsi="Cambria Math"/>
                          <w:szCs w:val="20"/>
                        </w:rPr>
                        <m:t>n</m:t>
                      </m:r>
                    </m:e>
                    <m:sub>
                      <m:r>
                        <m:rPr>
                          <m:sty m:val="p"/>
                        </m:rPr>
                        <w:rPr>
                          <w:rFonts w:ascii="Cambria Math" w:hAnsi="Cambria Math"/>
                          <w:szCs w:val="20"/>
                        </w:rPr>
                        <m:t>jk</m:t>
                      </m:r>
                    </m:sub>
                  </m:sSub>
                </m:e>
                <m:sub/>
              </m:sSub>
            </m:den>
          </m:f>
          <m:r>
            <m:rPr>
              <m:sty m:val="p"/>
            </m:rPr>
            <w:rPr>
              <w:rFonts w:ascii="Cambria Math" w:hAnsi="Cambria Math"/>
              <w:szCs w:val="20"/>
            </w:rPr>
            <m:t>⋅</m:t>
          </m:r>
          <m:sSub>
            <m:sSubPr>
              <m:ctrlPr>
                <w:ins w:id="28" w:author="núria vidal domper" w:date="2023-03-31T12:01:00Z">
                  <w:rPr>
                    <w:rFonts w:ascii="Cambria Math" w:hAnsi="Cambria Math"/>
                    <w:szCs w:val="20"/>
                  </w:rPr>
                </w:ins>
              </m:ctrlPr>
            </m:sSubPr>
            <m:e>
              <m:r>
                <m:rPr>
                  <m:sty m:val="p"/>
                </m:rPr>
                <w:rPr>
                  <w:rFonts w:ascii="Cambria Math" w:hAnsi="Cambria Math"/>
                  <w:szCs w:val="20"/>
                </w:rPr>
                <m:t>W</m:t>
              </m:r>
              <m:d>
                <m:dPr>
                  <m:begChr m:val="["/>
                  <m:endChr m:val="]"/>
                  <m:ctrlPr>
                    <w:ins w:id="29" w:author="núria vidal domper" w:date="2023-03-31T12:01:00Z">
                      <w:rPr>
                        <w:rFonts w:ascii="Cambria Math" w:hAnsi="Cambria Math"/>
                        <w:szCs w:val="20"/>
                      </w:rPr>
                    </w:ins>
                  </m:ctrlPr>
                </m:dPr>
                <m:e>
                  <m:r>
                    <m:rPr>
                      <m:sty m:val="p"/>
                    </m:rPr>
                    <w:rPr>
                      <w:rFonts w:ascii="Cambria Math" w:hAnsi="Cambria Math"/>
                      <w:szCs w:val="20"/>
                    </w:rPr>
                    <m:t>j</m:t>
                  </m:r>
                </m:e>
              </m:d>
            </m:e>
            <m:sub/>
          </m:sSub>
        </m:oMath>
      </m:oMathPara>
    </w:p>
    <w:p w14:paraId="615A6658" w14:textId="00C4B03E" w:rsidR="0033721C" w:rsidRDefault="0033721C" w:rsidP="007B726B">
      <w:pPr>
        <w:pStyle w:val="MDPI31text"/>
        <w:ind w:left="720" w:firstLine="0"/>
        <w:rPr>
          <w:szCs w:val="20"/>
        </w:rPr>
      </w:pPr>
    </w:p>
    <w:p w14:paraId="14A9E203" w14:textId="77777777" w:rsidR="00E96337" w:rsidRPr="0033721C" w:rsidRDefault="00E96337" w:rsidP="007B726B">
      <w:pPr>
        <w:pStyle w:val="MDPI31text"/>
        <w:ind w:left="720" w:firstLine="0"/>
        <w:rPr>
          <w:szCs w:val="20"/>
        </w:rPr>
      </w:pPr>
    </w:p>
    <w:p w14:paraId="757495DC" w14:textId="149AAFA6" w:rsidR="00B54F54" w:rsidRDefault="00B54F54" w:rsidP="007B726B">
      <w:pPr>
        <w:pStyle w:val="Prrafodelista"/>
        <w:jc w:val="both"/>
        <w:rPr>
          <w:rFonts w:ascii="Palatino Linotype" w:hAnsi="Palatino Linotype"/>
          <w:sz w:val="20"/>
          <w:szCs w:val="20"/>
          <w:lang w:val="en-US"/>
        </w:rPr>
      </w:pPr>
      <w:r w:rsidRPr="0033721C">
        <w:rPr>
          <w:rFonts w:ascii="Palatino Linotype" w:hAnsi="Palatino Linotype"/>
          <w:sz w:val="20"/>
          <w:szCs w:val="20"/>
          <w:lang w:val="en-US"/>
        </w:rPr>
        <w:t xml:space="preserve">Where: the betweenness centrality of a building </w:t>
      </w:r>
      <w:proofErr w:type="spellStart"/>
      <w:r w:rsidRPr="0033721C">
        <w:rPr>
          <w:rFonts w:ascii="Palatino Linotype" w:hAnsi="Palatino Linotype"/>
          <w:sz w:val="20"/>
          <w:szCs w:val="20"/>
          <w:lang w:val="en-US"/>
        </w:rPr>
        <w:t>i</w:t>
      </w:r>
      <w:proofErr w:type="spellEnd"/>
      <w:r w:rsidRPr="0033721C">
        <w:rPr>
          <w:rFonts w:ascii="Palatino Linotype" w:hAnsi="Palatino Linotype"/>
          <w:sz w:val="20"/>
          <w:szCs w:val="20"/>
          <w:lang w:val="en-US"/>
        </w:rPr>
        <w:t xml:space="preserve"> is defined as the number of times that building </w:t>
      </w:r>
      <w:proofErr w:type="spellStart"/>
      <w:r w:rsidRPr="0033721C">
        <w:rPr>
          <w:rFonts w:ascii="Palatino Linotype" w:hAnsi="Palatino Linotype"/>
          <w:sz w:val="20"/>
          <w:szCs w:val="20"/>
          <w:lang w:val="en-US"/>
        </w:rPr>
        <w:t>i</w:t>
      </w:r>
      <w:proofErr w:type="spellEnd"/>
      <w:r w:rsidRPr="0033721C">
        <w:rPr>
          <w:rFonts w:ascii="Palatino Linotype" w:hAnsi="Palatino Linotype"/>
          <w:sz w:val="20"/>
          <w:szCs w:val="20"/>
          <w:lang w:val="en-US"/>
        </w:rPr>
        <w:t xml:space="preserve"> is located along the shortest path between all pairs of other buildings within a specified radius r. Thus, </w:t>
      </w:r>
      <m:oMath>
        <m:sSub>
          <m:sSubPr>
            <m:ctrlPr>
              <w:ins w:id="30" w:author="núria vidal domper" w:date="2023-03-31T12:01:00Z">
                <w:rPr>
                  <w:rFonts w:ascii="Cambria Math" w:hAnsi="Cambria Math"/>
                  <w:sz w:val="20"/>
                  <w:szCs w:val="20"/>
                </w:rPr>
              </w:ins>
            </m:ctrlPr>
          </m:sSubPr>
          <m:e>
            <m:r>
              <m:rPr>
                <m:sty m:val="p"/>
              </m:rPr>
              <w:rPr>
                <w:rFonts w:ascii="Cambria Math" w:hAnsi="Cambria Math"/>
                <w:sz w:val="20"/>
                <w:szCs w:val="20"/>
                <w:lang w:val="en-US"/>
              </w:rPr>
              <m:t>n</m:t>
            </m:r>
          </m:e>
          <m:sub>
            <m:r>
              <m:rPr>
                <m:sty m:val="p"/>
              </m:rPr>
              <w:rPr>
                <w:rFonts w:ascii="Cambria Math" w:hAnsi="Cambria Math"/>
                <w:sz w:val="20"/>
                <w:szCs w:val="20"/>
                <w:lang w:val="en-US"/>
              </w:rPr>
              <m:t>jk</m:t>
            </m:r>
          </m:sub>
        </m:sSub>
      </m:oMath>
      <w:r w:rsidRPr="0033721C">
        <w:rPr>
          <w:rFonts w:ascii="Palatino Linotype" w:hAnsi="Palatino Linotype"/>
          <w:sz w:val="20"/>
          <w:szCs w:val="20"/>
          <w:lang w:val="en-US"/>
        </w:rPr>
        <w:t xml:space="preserve">, refers to the number of shortest routes from a building j to a building k within a radius r.  </w:t>
      </w:r>
      <m:oMath>
        <m:sSub>
          <m:sSubPr>
            <m:ctrlPr>
              <w:ins w:id="31" w:author="núria vidal domper" w:date="2023-03-31T12:01:00Z">
                <w:rPr>
                  <w:rFonts w:ascii="Cambria Math" w:hAnsi="Cambria Math"/>
                  <w:sz w:val="20"/>
                  <w:szCs w:val="20"/>
                </w:rPr>
              </w:ins>
            </m:ctrlPr>
          </m:sSubPr>
          <m:e>
            <m:r>
              <m:rPr>
                <m:sty m:val="p"/>
              </m:rPr>
              <w:rPr>
                <w:rFonts w:ascii="Cambria Math" w:hAnsi="Cambria Math"/>
                <w:sz w:val="20"/>
                <w:szCs w:val="20"/>
                <w:lang w:val="en-US"/>
              </w:rPr>
              <m:t>N</m:t>
            </m:r>
          </m:e>
          <m:sub>
            <m:r>
              <m:rPr>
                <m:sty m:val="p"/>
              </m:rPr>
              <w:rPr>
                <w:rFonts w:ascii="Cambria Math" w:hAnsi="Cambria Math"/>
                <w:sz w:val="20"/>
                <w:szCs w:val="20"/>
                <w:lang w:val="en-US"/>
              </w:rPr>
              <m:t>jk</m:t>
            </m:r>
          </m:sub>
        </m:sSub>
        <m:d>
          <m:dPr>
            <m:begChr m:val="["/>
            <m:endChr m:val="]"/>
            <m:ctrlPr>
              <w:ins w:id="32" w:author="núria vidal domper" w:date="2023-03-31T12:01:00Z">
                <w:rPr>
                  <w:rFonts w:ascii="Cambria Math" w:hAnsi="Cambria Math"/>
                  <w:sz w:val="20"/>
                  <w:szCs w:val="20"/>
                </w:rPr>
              </w:ins>
            </m:ctrlPr>
          </m:dPr>
          <m:e>
            <m:r>
              <m:rPr>
                <m:sty m:val="p"/>
              </m:rPr>
              <w:rPr>
                <w:rFonts w:ascii="Cambria Math" w:hAnsi="Cambria Math"/>
                <w:sz w:val="20"/>
                <w:szCs w:val="20"/>
                <w:lang w:val="en-US"/>
              </w:rPr>
              <m:t>i</m:t>
            </m:r>
          </m:e>
        </m:d>
      </m:oMath>
      <w:r w:rsidR="00E5117C" w:rsidRPr="0033721C">
        <w:rPr>
          <w:rFonts w:ascii="Palatino Linotype" w:hAnsi="Palatino Linotype"/>
          <w:sz w:val="20"/>
          <w:szCs w:val="20"/>
          <w:lang w:val="en-US"/>
        </w:rPr>
        <w:t xml:space="preserve"> describes</w:t>
      </w:r>
      <w:r w:rsidRPr="0033721C">
        <w:rPr>
          <w:rFonts w:ascii="Palatino Linotype" w:hAnsi="Palatino Linotype"/>
          <w:sz w:val="20"/>
          <w:szCs w:val="20"/>
          <w:lang w:val="en-US"/>
        </w:rPr>
        <w:t xml:space="preserve"> a </w:t>
      </w:r>
      <w:r w:rsidR="00E96337" w:rsidRPr="0033721C">
        <w:rPr>
          <w:rFonts w:ascii="Palatino Linotype" w:hAnsi="Palatino Linotype"/>
          <w:sz w:val="20"/>
          <w:szCs w:val="20"/>
          <w:lang w:val="en-US"/>
        </w:rPr>
        <w:t>sub selection</w:t>
      </w:r>
      <w:r w:rsidRPr="0033721C">
        <w:rPr>
          <w:rFonts w:ascii="Palatino Linotype" w:hAnsi="Palatino Linotype"/>
          <w:sz w:val="20"/>
          <w:szCs w:val="20"/>
          <w:lang w:val="en-US"/>
        </w:rPr>
        <w:t xml:space="preserve"> of routes passing close to building </w:t>
      </w:r>
      <w:proofErr w:type="spellStart"/>
      <w:r w:rsidRPr="0033721C">
        <w:rPr>
          <w:rFonts w:ascii="Palatino Linotype" w:hAnsi="Palatino Linotype"/>
          <w:sz w:val="20"/>
          <w:szCs w:val="20"/>
          <w:lang w:val="en-US"/>
        </w:rPr>
        <w:t>i</w:t>
      </w:r>
      <w:proofErr w:type="spellEnd"/>
      <w:r w:rsidRPr="0033721C">
        <w:rPr>
          <w:rFonts w:ascii="Palatino Linotype" w:hAnsi="Palatino Linotype"/>
          <w:sz w:val="20"/>
          <w:szCs w:val="20"/>
          <w:lang w:val="en-US"/>
        </w:rPr>
        <w:t xml:space="preserve">. </w:t>
      </w:r>
      <m:oMath>
        <m:r>
          <m:rPr>
            <m:sty m:val="p"/>
          </m:rPr>
          <w:rPr>
            <w:rFonts w:ascii="Cambria Math" w:hAnsi="Cambria Math"/>
            <w:sz w:val="20"/>
            <w:szCs w:val="20"/>
            <w:lang w:val="en-US"/>
          </w:rPr>
          <m:t>W</m:t>
        </m:r>
        <m:d>
          <m:dPr>
            <m:begChr m:val="["/>
            <m:endChr m:val="]"/>
            <m:ctrlPr>
              <w:ins w:id="33" w:author="núria vidal domper" w:date="2023-03-31T12:01:00Z">
                <w:rPr>
                  <w:rFonts w:ascii="Cambria Math" w:hAnsi="Cambria Math"/>
                  <w:sz w:val="20"/>
                  <w:szCs w:val="20"/>
                </w:rPr>
              </w:ins>
            </m:ctrlPr>
          </m:dPr>
          <m:e>
            <m:r>
              <m:rPr>
                <m:sty m:val="p"/>
              </m:rPr>
              <w:rPr>
                <w:rFonts w:ascii="Cambria Math" w:hAnsi="Cambria Math"/>
                <w:sz w:val="20"/>
                <w:szCs w:val="20"/>
                <w:lang w:val="en-US"/>
              </w:rPr>
              <m:t>j</m:t>
            </m:r>
          </m:e>
        </m:d>
      </m:oMath>
      <w:r w:rsidRPr="0033721C">
        <w:rPr>
          <w:rFonts w:ascii="Palatino Linotype" w:hAnsi="Palatino Linotype"/>
          <w:sz w:val="20"/>
          <w:szCs w:val="20"/>
          <w:lang w:val="en-US"/>
        </w:rPr>
        <w:t xml:space="preserve"> refers to the weight of each building and its relation to the population. </w:t>
      </w:r>
    </w:p>
    <w:p w14:paraId="0D513E03" w14:textId="77777777" w:rsidR="00E96337" w:rsidRDefault="00E96337" w:rsidP="007B726B">
      <w:pPr>
        <w:pStyle w:val="Prrafodelista"/>
        <w:jc w:val="both"/>
        <w:rPr>
          <w:rFonts w:ascii="Palatino Linotype" w:hAnsi="Palatino Linotype"/>
          <w:sz w:val="20"/>
          <w:szCs w:val="20"/>
          <w:lang w:val="en-US"/>
        </w:rPr>
      </w:pPr>
    </w:p>
    <w:p w14:paraId="310A081E" w14:textId="77777777" w:rsidR="0033721C" w:rsidRPr="0033721C" w:rsidRDefault="0033721C" w:rsidP="007B726B">
      <w:pPr>
        <w:pStyle w:val="Prrafodelista"/>
        <w:jc w:val="both"/>
        <w:rPr>
          <w:rFonts w:ascii="Palatino Linotype" w:hAnsi="Palatino Linotype"/>
          <w:sz w:val="20"/>
          <w:szCs w:val="20"/>
          <w:lang w:val="en-US"/>
        </w:rPr>
      </w:pPr>
    </w:p>
    <w:p w14:paraId="7B407032" w14:textId="0803CB4B" w:rsidR="00045076" w:rsidRPr="00E96337" w:rsidRDefault="00E96337" w:rsidP="00E96337">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045076" w:rsidRPr="0033721C">
        <w:rPr>
          <w:rFonts w:ascii="Palatino Linotype" w:hAnsi="Palatino Linotype"/>
          <w:i/>
          <w:iCs/>
          <w:sz w:val="20"/>
          <w:szCs w:val="20"/>
          <w:lang w:val="en-US"/>
        </w:rPr>
        <w:t>Richardson compactness index</w:t>
      </w:r>
      <w:r w:rsidR="00045076" w:rsidRPr="0033721C">
        <w:rPr>
          <w:rFonts w:ascii="Palatino Linotype" w:hAnsi="Palatino Linotype"/>
          <w:sz w:val="20"/>
          <w:szCs w:val="20"/>
          <w:lang w:val="en-US"/>
        </w:rPr>
        <w:t xml:space="preserve"> (RCI) </w:t>
      </w:r>
      <w:r>
        <w:rPr>
          <w:rFonts w:ascii="Palatino Linotype" w:hAnsi="Palatino Linotype"/>
          <w:sz w:val="20"/>
          <w:szCs w:val="20"/>
          <w:lang w:val="en-US"/>
        </w:rPr>
        <w:t xml:space="preserve">indicator </w:t>
      </w:r>
      <w:r w:rsidR="00045076"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{"citationID":"oRQAkC3V","properties":{"formattedCitation":"[3]","plainCitation":"[3]","noteIndex":0},"citationItems":[{"id":49,"uris":["http://zotero.org/users/10779305/items/4HQCK5DH"],"itemData":{"id":49,"type":"article-journal","container-title":"ISPRS International Journal of Geo-Information","DOI":"10.3390/ijgi8040165","ISSN":"2220-9964","issue":"4","journalAbbreviation":"ISPRS International Journal of Geo-Information","note":"number: 4\npublisher: MDPI","page":"165","title":"Exploring the associations between urban form and neighborhood vibrancy: a case study of Chengdu, China","volume":"8","author":[{"family":"Lu","given":"Shiwei"},{"family":"Huang","given":"Yaping"},{"family":"Shi","given":"Chaoyang"},{"family":"Yang","given":"Xiping"}],"issued":{"date-parts":[["2019"]]}}}],"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[3]</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045076" w:rsidRPr="0033721C">
        <w:rPr>
          <w:rFonts w:ascii="Palatino Linotype" w:hAnsi="Palatino Linotype"/>
          <w:sz w:val="20"/>
          <w:szCs w:val="20"/>
          <w:lang w:val="en-US"/>
        </w:rPr>
        <w:t xml:space="preserve">observes the relationship between the regularity, size, and compactness of the block. This index takes values between 0 and 1. It is calculated with the area (Si) and perimeter (Ci) of the block (Wirth, 2004). </w:t>
      </w:r>
      <w:r w:rsidRPr="00386073">
        <w:rPr>
          <w:rFonts w:ascii="Palatino Linotype" w:hAnsi="Palatino Linotype"/>
          <w:sz w:val="20"/>
          <w:szCs w:val="20"/>
          <w:lang w:val="en-US"/>
        </w:rPr>
        <w:t>The calculation of this indicator is based on the following formula:</w:t>
      </w:r>
    </w:p>
    <w:p w14:paraId="053A2E63" w14:textId="77777777" w:rsidR="00E96337" w:rsidRPr="0033721C" w:rsidRDefault="00E96337" w:rsidP="00E96337">
      <w:pPr>
        <w:pStyle w:val="Prrafodelista"/>
        <w:jc w:val="both"/>
        <w:rPr>
          <w:rFonts w:ascii="Palatino Linotype" w:hAnsi="Palatino Linotype"/>
          <w:sz w:val="20"/>
          <w:szCs w:val="20"/>
          <w:lang w:val="en-US"/>
        </w:rPr>
      </w:pPr>
    </w:p>
    <w:p w14:paraId="3D6BCB76" w14:textId="3CBDBF5A" w:rsidR="00F67A0C" w:rsidRPr="00613BAD" w:rsidRDefault="00000000" w:rsidP="00F67A0C">
      <w:pPr>
        <w:pStyle w:val="MDPI31text"/>
        <w:ind w:left="720" w:firstLine="0"/>
        <w:rPr>
          <w:szCs w:val="20"/>
        </w:rPr>
      </w:pPr>
      <m:oMathPara>
        <m:oMath>
          <m:sSub>
            <m:sSubPr>
              <m:ctrlPr>
                <w:ins w:id="34" w:author="núria vidal domper" w:date="2023-03-31T12:01:00Z">
                  <w:rPr>
                    <w:rFonts w:ascii="Cambria Math" w:hAnsi="Cambria Math"/>
                    <w:szCs w:val="20"/>
                  </w:rPr>
                </w:ins>
              </m:ctrlPr>
            </m:sSubPr>
            <m:e>
              <m:r>
                <m:rPr>
                  <m:sty m:val="p"/>
                </m:rPr>
                <w:rPr>
                  <w:rFonts w:ascii="Cambria Math" w:hAnsi="Cambria Math"/>
                  <w:szCs w:val="20"/>
                </w:rPr>
                <m:t>RCI</m:t>
              </m:r>
            </m:e>
            <m:sub>
              <m:r>
                <m:rPr>
                  <m:sty m:val="p"/>
                </m:rPr>
                <w:rPr>
                  <w:rFonts w:ascii="Cambria Math" w:hAnsi="Cambria Math"/>
                  <w:szCs w:val="20"/>
                </w:rPr>
                <m:t>i</m:t>
              </m:r>
            </m:sub>
          </m:sSub>
          <m:r>
            <m:rPr>
              <m:sty m:val="p"/>
            </m:rPr>
            <w:rPr>
              <w:rFonts w:ascii="Cambria Math" w:hAnsi="Cambria Math"/>
              <w:szCs w:val="20"/>
            </w:rPr>
            <m:t>=</m:t>
          </m:r>
          <m:f>
            <m:fPr>
              <m:ctrlPr>
                <w:ins w:id="35" w:author="núria vidal domper" w:date="2023-03-31T12:01:00Z">
                  <w:rPr>
                    <w:rFonts w:ascii="Cambria Math" w:hAnsi="Cambria Math"/>
                    <w:szCs w:val="20"/>
                  </w:rPr>
                </w:ins>
              </m:ctrlPr>
            </m:fPr>
            <m:num>
              <m:rad>
                <m:radPr>
                  <m:degHide m:val="1"/>
                  <m:ctrlPr>
                    <w:ins w:id="36" w:author="núria vidal domper" w:date="2023-03-31T12:01:00Z">
                      <w:rPr>
                        <w:rFonts w:ascii="Cambria Math" w:hAnsi="Cambria Math"/>
                        <w:szCs w:val="20"/>
                      </w:rPr>
                    </w:ins>
                  </m:ctrlPr>
                </m:radPr>
                <m:deg/>
                <m:e>
                  <m:r>
                    <m:rPr>
                      <m:sty m:val="p"/>
                    </m:rPr>
                    <w:rPr>
                      <w:rFonts w:ascii="Cambria Math" w:hAnsi="Cambria Math"/>
                      <w:szCs w:val="20"/>
                    </w:rPr>
                    <m:t>π</m:t>
                  </m:r>
                  <m:sSub>
                    <m:sSubPr>
                      <m:ctrlPr>
                        <w:ins w:id="37" w:author="núria vidal domper" w:date="2023-03-31T12:01:00Z">
                          <w:rPr>
                            <w:rFonts w:ascii="Cambria Math" w:hAnsi="Cambria Math"/>
                            <w:szCs w:val="20"/>
                          </w:rPr>
                        </w:ins>
                      </m:ctrlPr>
                    </m:sSubPr>
                    <m:e>
                      <m:r>
                        <m:rPr>
                          <m:sty m:val="p"/>
                        </m:rPr>
                        <w:rPr>
                          <w:rFonts w:ascii="Cambria Math" w:hAnsi="Cambria Math"/>
                          <w:szCs w:val="20"/>
                        </w:rPr>
                        <m:t>S</m:t>
                      </m:r>
                    </m:e>
                    <m:sub>
                      <m:r>
                        <m:rPr>
                          <m:sty m:val="p"/>
                        </m:rPr>
                        <w:rPr>
                          <w:rFonts w:ascii="Cambria Math" w:hAnsi="Cambria Math"/>
                          <w:szCs w:val="20"/>
                        </w:rPr>
                        <m:t>i</m:t>
                      </m:r>
                    </m:sub>
                  </m:sSub>
                </m:e>
              </m:rad>
            </m:num>
            <m:den>
              <m:sSub>
                <m:sSubPr>
                  <m:ctrlPr>
                    <w:ins w:id="38" w:author="núria vidal domper" w:date="2023-03-31T12:01:00Z">
                      <w:rPr>
                        <w:rFonts w:ascii="Cambria Math" w:hAnsi="Cambria Math"/>
                        <w:szCs w:val="20"/>
                      </w:rPr>
                    </w:ins>
                  </m:ctrlPr>
                </m:sSubPr>
                <m:e>
                  <m:r>
                    <m:rPr>
                      <m:sty m:val="p"/>
                    </m:rPr>
                    <w:rPr>
                      <w:rFonts w:ascii="Cambria Math" w:hAnsi="Cambria Math"/>
                      <w:szCs w:val="20"/>
                    </w:rPr>
                    <m:t>C</m:t>
                  </m:r>
                </m:e>
                <m:sub>
                  <m:r>
                    <m:rPr>
                      <m:sty m:val="p"/>
                    </m:rPr>
                    <w:rPr>
                      <w:rFonts w:ascii="Cambria Math" w:hAnsi="Cambria Math"/>
                      <w:szCs w:val="20"/>
                    </w:rPr>
                    <m:t>i</m:t>
                  </m:r>
                </m:sub>
              </m:sSub>
            </m:den>
          </m:f>
        </m:oMath>
      </m:oMathPara>
    </w:p>
    <w:p w14:paraId="5662A7C6" w14:textId="21CB4D18" w:rsidR="00613BAD" w:rsidRDefault="00613BAD" w:rsidP="00F67A0C">
      <w:pPr>
        <w:pStyle w:val="MDPI31text"/>
        <w:ind w:left="720" w:firstLine="0"/>
        <w:rPr>
          <w:szCs w:val="20"/>
        </w:rPr>
      </w:pPr>
    </w:p>
    <w:p w14:paraId="0F59565B" w14:textId="7152A338" w:rsidR="00613BAD" w:rsidRDefault="00613BAD" w:rsidP="00F67A0C">
      <w:pPr>
        <w:pStyle w:val="MDPI31text"/>
        <w:ind w:left="720" w:firstLine="0"/>
        <w:rPr>
          <w:szCs w:val="20"/>
        </w:rPr>
      </w:pPr>
    </w:p>
    <w:p w14:paraId="0A4C8419" w14:textId="34746429" w:rsidR="00613BAD" w:rsidRDefault="00613BAD" w:rsidP="00F67A0C">
      <w:pPr>
        <w:pStyle w:val="MDPI31text"/>
        <w:ind w:left="720" w:firstLine="0"/>
        <w:rPr>
          <w:szCs w:val="20"/>
        </w:rPr>
      </w:pPr>
    </w:p>
    <w:p w14:paraId="7BD469A6" w14:textId="71550EE3" w:rsidR="00613BAD" w:rsidRDefault="00613BAD" w:rsidP="00613BAD">
      <w:pPr>
        <w:pStyle w:val="MDPI31text"/>
        <w:ind w:left="0" w:firstLine="0"/>
        <w:rPr>
          <w:b/>
          <w:bCs/>
          <w:i/>
          <w:lang w:val="es-ES"/>
        </w:rPr>
      </w:pPr>
      <w:r>
        <w:rPr>
          <w:b/>
          <w:bCs/>
          <w:i/>
          <w:lang w:val="es-ES"/>
        </w:rPr>
        <w:t>AGED BUILDINGS</w:t>
      </w:r>
      <w:r w:rsidRPr="0033721C">
        <w:rPr>
          <w:b/>
          <w:bCs/>
          <w:i/>
          <w:lang w:val="es-ES"/>
        </w:rPr>
        <w:t xml:space="preserve"> DIMENSION</w:t>
      </w:r>
    </w:p>
    <w:p w14:paraId="672906BC" w14:textId="77777777" w:rsidR="00613BAD" w:rsidRDefault="00613BAD" w:rsidP="00613BAD">
      <w:pPr>
        <w:pStyle w:val="MDPI31text"/>
        <w:ind w:left="0" w:firstLine="0"/>
        <w:rPr>
          <w:b/>
          <w:bCs/>
          <w:i/>
          <w:lang w:val="es-ES"/>
        </w:rPr>
      </w:pPr>
    </w:p>
    <w:p w14:paraId="1BE4D547" w14:textId="253EF0DF" w:rsidR="00613BAD" w:rsidRDefault="00F035EA" w:rsidP="00613BAD">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613BAD" w:rsidRPr="00834EA7">
        <w:rPr>
          <w:rFonts w:ascii="Palatino Linotype" w:hAnsi="Palatino Linotype"/>
          <w:i/>
          <w:iCs/>
          <w:sz w:val="20"/>
          <w:szCs w:val="20"/>
          <w:lang w:val="en-US"/>
        </w:rPr>
        <w:t xml:space="preserve">Presence of </w:t>
      </w:r>
      <w:r w:rsidR="00613BAD">
        <w:rPr>
          <w:rFonts w:ascii="Palatino Linotype" w:hAnsi="Palatino Linotype"/>
          <w:i/>
          <w:iCs/>
          <w:sz w:val="20"/>
          <w:szCs w:val="20"/>
          <w:lang w:val="en-US"/>
        </w:rPr>
        <w:t>aged buildings</w:t>
      </w:r>
      <w:r>
        <w:rPr>
          <w:rFonts w:ascii="Palatino Linotype" w:hAnsi="Palatino Linotype"/>
          <w:i/>
          <w:iCs/>
          <w:sz w:val="20"/>
          <w:szCs w:val="20"/>
          <w:lang w:val="en-US"/>
        </w:rPr>
        <w:t xml:space="preserve"> indicator </w:t>
      </w:r>
      <w:r w:rsidRPr="00F035EA">
        <w:rPr>
          <w:rFonts w:ascii="Palatino Linotype" w:hAnsi="Palatino Linotype"/>
          <w:sz w:val="20"/>
          <w:szCs w:val="20"/>
          <w:lang w:val="en-US"/>
        </w:rPr>
        <w:t>according to</w:t>
      </w:r>
      <w:r>
        <w:rPr>
          <w:rFonts w:ascii="Palatino Linotype" w:hAnsi="Palatino Linotype"/>
          <w:i/>
          <w:iCs/>
          <w:sz w:val="20"/>
          <w:szCs w:val="20"/>
          <w:lang w:val="en-US"/>
        </w:rPr>
        <w:t xml:space="preserve"> </w:t>
      </w:r>
      <w:r w:rsidRPr="00F035EA">
        <w:rPr>
          <w:rFonts w:ascii="Palatino Linotype" w:hAnsi="Palatino Linotype"/>
          <w:sz w:val="20"/>
          <w:szCs w:val="20"/>
          <w:lang w:val="en-US"/>
        </w:rPr>
        <w:fldChar w:fldCharType="begin"/>
      </w:r>
      <w:r w:rsidRPr="00F035EA">
        <w:rPr>
          <w:rFonts w:ascii="Palatino Linotype" w:hAnsi="Palatino Linotype"/>
          <w:sz w:val="20"/>
          <w:szCs w:val="20"/>
          <w:lang w:val="en-US"/>
        </w:rPr>
        <w:instrText xml:space="preserve"> ADDIN ZOTERO_ITEM CSL_CITATION {"citationID":"NOg7lhDb","properties":{"formattedCitation":"[1,2]","plainCitation":"[1,2]","noteIndex":0},"citationItems":[{"id":31,"uris":["http://zotero.org/users/10779305/items/A4HWSLLK"],"itemData":{"id":31,"type":"article-journal","container-title":"Land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sidRPr="00F035EA">
        <w:rPr>
          <w:rFonts w:ascii="Palatino Linotype" w:hAnsi="Palatino Linotype"/>
          <w:sz w:val="20"/>
          <w:szCs w:val="20"/>
          <w:lang w:val="en-US"/>
        </w:rPr>
        <w:fldChar w:fldCharType="separate"/>
      </w:r>
      <w:r w:rsidRPr="00F035EA">
        <w:rPr>
          <w:rFonts w:ascii="Palatino Linotype" w:hAnsi="Palatino Linotype"/>
          <w:noProof/>
          <w:sz w:val="20"/>
          <w:szCs w:val="20"/>
          <w:lang w:val="en-US"/>
        </w:rPr>
        <w:t>[1,2]</w:t>
      </w:r>
      <w:r w:rsidRPr="00F035EA">
        <w:rPr>
          <w:rFonts w:ascii="Palatino Linotype" w:hAnsi="Palatino Linotype"/>
          <w:sz w:val="20"/>
          <w:szCs w:val="20"/>
          <w:lang w:val="en-US"/>
        </w:rPr>
        <w:fldChar w:fldCharType="end"/>
      </w:r>
      <w:r w:rsidR="00613BAD" w:rsidRPr="00F035EA">
        <w:rPr>
          <w:rFonts w:ascii="Palatino Linotype" w:hAnsi="Palatino Linotype"/>
          <w:sz w:val="20"/>
          <w:szCs w:val="20"/>
          <w:lang w:val="en-US"/>
        </w:rPr>
        <w:t xml:space="preserve"> </w:t>
      </w:r>
      <w:r w:rsidR="00613BAD">
        <w:rPr>
          <w:rFonts w:ascii="Palatino Linotype" w:hAnsi="Palatino Linotype"/>
          <w:sz w:val="20"/>
          <w:szCs w:val="20"/>
          <w:lang w:val="en-US"/>
        </w:rPr>
        <w:t>define a</w:t>
      </w:r>
      <w:r w:rsidR="00613BAD" w:rsidRPr="0033721C">
        <w:rPr>
          <w:rFonts w:ascii="Palatino Linotype" w:hAnsi="Palatino Linotype"/>
          <w:sz w:val="20"/>
          <w:szCs w:val="20"/>
          <w:lang w:val="en-US"/>
        </w:rPr>
        <w:t xml:space="preserve">reas with </w:t>
      </w:r>
      <w:r w:rsidR="00613BAD">
        <w:rPr>
          <w:rFonts w:ascii="Palatino Linotype" w:hAnsi="Palatino Linotype"/>
          <w:sz w:val="20"/>
          <w:szCs w:val="20"/>
          <w:lang w:val="en-US"/>
        </w:rPr>
        <w:t xml:space="preserve">the </w:t>
      </w:r>
      <w:r w:rsidR="00613BAD" w:rsidRPr="0033721C">
        <w:rPr>
          <w:rFonts w:ascii="Palatino Linotype" w:hAnsi="Palatino Linotype"/>
          <w:sz w:val="20"/>
          <w:szCs w:val="20"/>
          <w:lang w:val="en-US"/>
        </w:rPr>
        <w:t xml:space="preserve">presence of </w:t>
      </w:r>
      <w:r w:rsidR="00613BAD">
        <w:rPr>
          <w:rFonts w:ascii="Palatino Linotype" w:hAnsi="Palatino Linotype"/>
          <w:sz w:val="20"/>
          <w:szCs w:val="20"/>
          <w:lang w:val="en-US"/>
        </w:rPr>
        <w:t>buildings older than 50 years old. They</w:t>
      </w:r>
      <w:r w:rsidR="00613BAD" w:rsidRPr="0033721C">
        <w:rPr>
          <w:rFonts w:ascii="Palatino Linotype" w:hAnsi="Palatino Linotype"/>
          <w:sz w:val="20"/>
          <w:szCs w:val="20"/>
          <w:lang w:val="en-US"/>
        </w:rPr>
        <w:t xml:space="preserve"> were categorized as 1 and absence as 0. </w:t>
      </w:r>
      <w:r w:rsidR="000A482E">
        <w:rPr>
          <w:rFonts w:ascii="Palatino Linotype" w:hAnsi="Palatino Linotype"/>
          <w:sz w:val="20"/>
          <w:szCs w:val="20"/>
          <w:lang w:val="en-US"/>
        </w:rPr>
        <w:t>In this case, the buildings considered were</w:t>
      </w:r>
      <w:r w:rsidR="009B14E7">
        <w:rPr>
          <w:rFonts w:ascii="Palatino Linotype" w:hAnsi="Palatino Linotype"/>
          <w:sz w:val="20"/>
          <w:szCs w:val="20"/>
          <w:lang w:val="en-US"/>
        </w:rPr>
        <w:t xml:space="preserve"> approximately</w:t>
      </w:r>
      <w:r w:rsidR="000A482E">
        <w:rPr>
          <w:rFonts w:ascii="Palatino Linotype" w:hAnsi="Palatino Linotype"/>
          <w:sz w:val="20"/>
          <w:szCs w:val="20"/>
          <w:lang w:val="en-US"/>
        </w:rPr>
        <w:t xml:space="preserve"> built until 1960.</w:t>
      </w:r>
    </w:p>
    <w:p w14:paraId="40A9DEB0" w14:textId="77777777" w:rsidR="00F035EA" w:rsidRPr="0033721C" w:rsidRDefault="00F035EA" w:rsidP="00F035EA">
      <w:pPr>
        <w:pStyle w:val="Prrafodelista"/>
        <w:jc w:val="both"/>
        <w:rPr>
          <w:rFonts w:ascii="Palatino Linotype" w:hAnsi="Palatino Linotype"/>
          <w:sz w:val="20"/>
          <w:szCs w:val="20"/>
          <w:lang w:val="en-US"/>
        </w:rPr>
      </w:pPr>
    </w:p>
    <w:p w14:paraId="34D6CDA0" w14:textId="29DE52A8" w:rsidR="00613BAD" w:rsidRDefault="00613BAD" w:rsidP="00613BAD">
      <w:pPr>
        <w:ind w:left="360" w:firstLine="348"/>
        <w:jc w:val="both"/>
        <w:rPr>
          <w:rFonts w:ascii="Palatino Linotype" w:hAnsi="Palatino Linotype"/>
          <w:sz w:val="20"/>
          <w:szCs w:val="20"/>
          <w:lang w:val="en-US"/>
        </w:rPr>
      </w:pPr>
      <w:r w:rsidRPr="0033721C">
        <w:rPr>
          <w:rFonts w:ascii="Palatino Linotype" w:hAnsi="Palatino Linotype"/>
          <w:sz w:val="20"/>
          <w:szCs w:val="20"/>
          <w:lang w:val="en-US"/>
        </w:rPr>
        <w:t>Sidewalks = (1 = presence of sidewalks, 0 = Absence of sidewalks)</w:t>
      </w:r>
    </w:p>
    <w:p w14:paraId="5115C99A" w14:textId="77777777" w:rsidR="00F035EA" w:rsidRDefault="00F035EA" w:rsidP="00613BAD">
      <w:pPr>
        <w:ind w:left="360" w:firstLine="348"/>
        <w:jc w:val="both"/>
        <w:rPr>
          <w:rFonts w:ascii="Palatino Linotype" w:hAnsi="Palatino Linotype"/>
          <w:sz w:val="20"/>
          <w:szCs w:val="20"/>
          <w:lang w:val="en-US"/>
        </w:rPr>
      </w:pPr>
    </w:p>
    <w:p w14:paraId="3BE550AB" w14:textId="77777777" w:rsidR="00613BAD" w:rsidRPr="00613BAD" w:rsidRDefault="00613BAD" w:rsidP="00613BAD">
      <w:pPr>
        <w:pStyle w:val="MDPI31text"/>
        <w:ind w:left="0" w:firstLine="0"/>
        <w:rPr>
          <w:b/>
          <w:bCs/>
          <w:i/>
        </w:rPr>
      </w:pPr>
    </w:p>
    <w:p w14:paraId="703351C2" w14:textId="77777777" w:rsidR="00613BAD" w:rsidRPr="00F67A0C" w:rsidRDefault="00613BAD" w:rsidP="00F67A0C">
      <w:pPr>
        <w:pStyle w:val="MDPI31text"/>
        <w:ind w:left="720" w:firstLine="0"/>
        <w:rPr>
          <w:szCs w:val="20"/>
        </w:rPr>
      </w:pPr>
    </w:p>
    <w:p w14:paraId="2E77F396" w14:textId="443F8F9B" w:rsidR="0033721C" w:rsidRDefault="00DE1CD9" w:rsidP="0033721C">
      <w:pPr>
        <w:pStyle w:val="MDPI31text"/>
        <w:ind w:left="0" w:firstLine="0"/>
        <w:rPr>
          <w:b/>
          <w:bCs/>
          <w:i/>
          <w:lang w:val="es-ES"/>
        </w:rPr>
      </w:pPr>
      <w:r w:rsidRPr="0033721C">
        <w:rPr>
          <w:b/>
          <w:bCs/>
          <w:i/>
          <w:lang w:val="es-ES"/>
        </w:rPr>
        <w:t xml:space="preserve">ACCESSIBILITY DIMENSION  </w:t>
      </w:r>
    </w:p>
    <w:p w14:paraId="5574FF94" w14:textId="77777777" w:rsidR="009D696E" w:rsidRPr="0033721C" w:rsidRDefault="009D696E" w:rsidP="0033721C">
      <w:pPr>
        <w:pStyle w:val="MDPI31text"/>
        <w:ind w:left="0" w:firstLine="0"/>
        <w:rPr>
          <w:b/>
          <w:bCs/>
          <w:i/>
          <w:lang w:val="es-ES"/>
        </w:rPr>
      </w:pPr>
    </w:p>
    <w:p w14:paraId="43F041EE" w14:textId="23EC9055" w:rsidR="003037E9" w:rsidRDefault="00F035EA"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DE1CD9" w:rsidRPr="0033721C">
        <w:rPr>
          <w:rFonts w:ascii="Palatino Linotype" w:hAnsi="Palatino Linotype"/>
          <w:i/>
          <w:iCs/>
          <w:sz w:val="20"/>
          <w:szCs w:val="20"/>
          <w:lang w:val="en-US"/>
        </w:rPr>
        <w:t>Distance (meters) to public transportation</w:t>
      </w:r>
      <w:r w:rsidR="0073423A">
        <w:rPr>
          <w:rFonts w:ascii="Palatino Linotype" w:hAnsi="Palatino Linotype"/>
          <w:i/>
          <w:iCs/>
          <w:sz w:val="20"/>
          <w:szCs w:val="20"/>
          <w:lang w:val="en-US"/>
        </w:rPr>
        <w:t xml:space="preserve"> </w:t>
      </w:r>
      <w:r w:rsidR="0073423A" w:rsidRPr="0073423A">
        <w:rPr>
          <w:rFonts w:ascii="Palatino Linotype" w:hAnsi="Palatino Linotype"/>
          <w:sz w:val="20"/>
          <w:szCs w:val="20"/>
          <w:lang w:val="en-US"/>
        </w:rPr>
        <w:t>indicator</w:t>
      </w:r>
      <w:r w:rsidR="009D696E" w:rsidRPr="0073423A">
        <w:rPr>
          <w:rFonts w:ascii="Palatino Linotype" w:hAnsi="Palatino Linotype"/>
          <w:sz w:val="20"/>
          <w:szCs w:val="20"/>
          <w:lang w:val="en-US"/>
        </w:rPr>
        <w:t xml:space="preserve"> </w:t>
      </w:r>
      <w:r w:rsidR="0073423A" w:rsidRPr="0073423A">
        <w:rPr>
          <w:rFonts w:ascii="Palatino Linotype" w:hAnsi="Palatino Linotype"/>
          <w:sz w:val="20"/>
          <w:szCs w:val="20"/>
          <w:lang w:val="en-US"/>
        </w:rPr>
        <w:t>according</w:t>
      </w:r>
      <w:r w:rsidR="0073423A">
        <w:rPr>
          <w:rFonts w:ascii="Palatino Linotype" w:hAnsi="Palatino Linotype"/>
          <w:i/>
          <w:iCs/>
          <w:sz w:val="20"/>
          <w:szCs w:val="20"/>
          <w:lang w:val="en-US"/>
        </w:rPr>
        <w:t xml:space="preserve"> </w:t>
      </w:r>
      <w:r w:rsidR="00DE1CD9" w:rsidRPr="0033721C">
        <w:rPr>
          <w:rFonts w:ascii="Palatino Linotype" w:hAnsi="Palatino Linotype"/>
          <w:sz w:val="20"/>
          <w:szCs w:val="20"/>
          <w:lang w:val="en-US"/>
        </w:rPr>
        <w:t>to</w:t>
      </w:r>
      <w:r w:rsidR="0073423A">
        <w:rPr>
          <w:rFonts w:ascii="Palatino Linotype" w:hAnsi="Palatino Linotype"/>
          <w:sz w:val="20"/>
          <w:szCs w:val="20"/>
          <w:lang w:val="en-US"/>
        </w:rPr>
        <w:t xml:space="preserve"> </w:t>
      </w:r>
      <w:r w:rsidR="0073423A">
        <w:rPr>
          <w:rFonts w:ascii="Palatino Linotype" w:hAnsi="Palatino Linotype"/>
          <w:sz w:val="20"/>
          <w:szCs w:val="20"/>
          <w:lang w:val="en-US"/>
        </w:rPr>
        <w:fldChar w:fldCharType="begin"/>
      </w:r>
      <w:r w:rsidR="0073423A">
        <w:rPr>
          <w:rFonts w:ascii="Palatino Linotype" w:hAnsi="Palatino Linotype"/>
          <w:sz w:val="20"/>
          <w:szCs w:val="20"/>
          <w:lang w:val="en-US"/>
        </w:rPr>
        <w:instrText xml:space="preserve"> ADDIN ZOTERO_ITEM CSL_CITATION {"citationID":"VabI6Eku","properties":{"formattedCitation":"[1,2]","plainCitation":"[1,2]","noteIndex":0},"citationItems":[{"id":31,"uris":["http://zotero.org/users/10779305/items/A4HWSLLK"],"itemData":{"id":31,"type":"article-journal","container-title":"Land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sidR="0073423A">
        <w:rPr>
          <w:rFonts w:ascii="Palatino Linotype" w:hAnsi="Palatino Linotype"/>
          <w:sz w:val="20"/>
          <w:szCs w:val="20"/>
          <w:lang w:val="en-US"/>
        </w:rPr>
        <w:fldChar w:fldCharType="separate"/>
      </w:r>
      <w:r w:rsidR="0073423A">
        <w:rPr>
          <w:rFonts w:ascii="Palatino Linotype" w:hAnsi="Palatino Linotype"/>
          <w:noProof/>
          <w:sz w:val="20"/>
          <w:szCs w:val="20"/>
          <w:lang w:val="en-US"/>
        </w:rPr>
        <w:t>[1,2]</w:t>
      </w:r>
      <w:r w:rsidR="0073423A">
        <w:rPr>
          <w:rFonts w:ascii="Palatino Linotype" w:hAnsi="Palatino Linotype"/>
          <w:sz w:val="20"/>
          <w:szCs w:val="20"/>
          <w:lang w:val="en-US"/>
        </w:rPr>
        <w:fldChar w:fldCharType="end"/>
      </w:r>
      <w:r w:rsidR="0073423A">
        <w:rPr>
          <w:rFonts w:ascii="Palatino Linotype" w:hAnsi="Palatino Linotype"/>
          <w:sz w:val="20"/>
          <w:szCs w:val="20"/>
          <w:lang w:val="en-US"/>
        </w:rPr>
        <w:t xml:space="preserve"> </w:t>
      </w:r>
      <w:r w:rsidR="000A482E">
        <w:rPr>
          <w:rFonts w:ascii="Palatino Linotype" w:hAnsi="Palatino Linotype"/>
          <w:sz w:val="20"/>
          <w:szCs w:val="20"/>
          <w:lang w:val="en-US"/>
        </w:rPr>
        <w:t>shows</w:t>
      </w:r>
      <w:r w:rsidR="00DE1CD9" w:rsidRPr="0033721C">
        <w:rPr>
          <w:rFonts w:ascii="Palatino Linotype" w:hAnsi="Palatino Linotype"/>
          <w:sz w:val="20"/>
          <w:szCs w:val="20"/>
          <w:lang w:val="en-US"/>
        </w:rPr>
        <w:t xml:space="preserve"> the distance to public transport stations and its raster calculation. The formula to calculate the Euclidean distance is:</w:t>
      </w:r>
    </w:p>
    <w:p w14:paraId="1822EE8B" w14:textId="77777777" w:rsidR="009D696E" w:rsidRPr="0033721C" w:rsidRDefault="009D696E" w:rsidP="009D696E">
      <w:pPr>
        <w:pStyle w:val="Prrafodelista"/>
        <w:jc w:val="both"/>
        <w:rPr>
          <w:rFonts w:ascii="Palatino Linotype" w:hAnsi="Palatino Linotype"/>
          <w:sz w:val="20"/>
          <w:szCs w:val="20"/>
          <w:lang w:val="en-US"/>
        </w:rPr>
      </w:pPr>
    </w:p>
    <w:p w14:paraId="6265D4FB" w14:textId="5A4D50FD" w:rsidR="00DE1CD9" w:rsidRPr="009011EA" w:rsidRDefault="0033721C" w:rsidP="007B726B">
      <w:pPr>
        <w:pStyle w:val="MDPI31text"/>
        <w:ind w:left="720" w:firstLine="0"/>
        <w:rPr>
          <w:szCs w:val="20"/>
        </w:rPr>
      </w:pPr>
      <m:oMathPara>
        <m:oMath>
          <m:r>
            <m:rPr>
              <m:sty m:val="p"/>
            </m:rPr>
            <w:rPr>
              <w:rFonts w:ascii="Cambria Math" w:hAnsi="Cambria Math"/>
              <w:szCs w:val="20"/>
            </w:rPr>
            <m:t>Euclidean distance (raster) =Max(</m:t>
          </m:r>
          <m:d>
            <m:dPr>
              <m:begChr m:val="|"/>
              <m:endChr m:val="|"/>
              <m:ctrlPr>
                <w:ins w:id="39" w:author="núria vidal domper" w:date="2023-03-31T12:01:00Z">
                  <w:rPr>
                    <w:rFonts w:ascii="Cambria Math" w:hAnsi="Cambria Math"/>
                    <w:szCs w:val="20"/>
                  </w:rPr>
                </w:ins>
              </m:ctrlPr>
            </m:dPr>
            <m:e>
              <m:sSub>
                <m:sSubPr>
                  <m:ctrlPr>
                    <w:ins w:id="40"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2</m:t>
                  </m:r>
                </m:sub>
              </m:sSub>
              <m:r>
                <m:rPr>
                  <m:sty m:val="p"/>
                </m:rPr>
                <w:rPr>
                  <w:rFonts w:ascii="Cambria Math" w:hAnsi="Cambria Math"/>
                  <w:szCs w:val="20"/>
                </w:rPr>
                <m:t>-</m:t>
              </m:r>
              <m:sSub>
                <m:sSubPr>
                  <m:ctrlPr>
                    <w:ins w:id="41"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1</m:t>
                  </m:r>
                </m:sub>
              </m:sSub>
            </m:e>
          </m:d>
          <m:r>
            <m:rPr>
              <m:sty m:val="p"/>
            </m:rPr>
            <w:rPr>
              <w:rFonts w:ascii="Cambria Math" w:hAnsi="Cambria Math"/>
              <w:szCs w:val="20"/>
            </w:rPr>
            <m:t>,</m:t>
          </m:r>
          <m:d>
            <m:dPr>
              <m:begChr m:val="|"/>
              <m:endChr m:val="|"/>
              <m:ctrlPr>
                <w:ins w:id="42" w:author="núria vidal domper" w:date="2023-03-31T12:01:00Z">
                  <w:rPr>
                    <w:rFonts w:ascii="Cambria Math" w:hAnsi="Cambria Math"/>
                    <w:szCs w:val="20"/>
                  </w:rPr>
                </w:ins>
              </m:ctrlPr>
            </m:dPr>
            <m:e>
              <m:sSub>
                <m:sSubPr>
                  <m:ctrlPr>
                    <w:ins w:id="43"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2</m:t>
                  </m:r>
                </m:sub>
              </m:sSub>
              <m:r>
                <m:rPr>
                  <m:sty m:val="p"/>
                </m:rPr>
                <w:rPr>
                  <w:rFonts w:ascii="Cambria Math" w:hAnsi="Cambria Math"/>
                  <w:szCs w:val="20"/>
                </w:rPr>
                <m:t>-</m:t>
              </m:r>
              <m:sSub>
                <m:sSubPr>
                  <m:ctrlPr>
                    <w:ins w:id="44"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1</m:t>
                  </m:r>
                </m:sub>
              </m:sSub>
            </m:e>
          </m:d>
          <m:r>
            <m:rPr>
              <m:sty m:val="p"/>
            </m:rPr>
            <w:rPr>
              <w:rFonts w:ascii="Cambria Math" w:hAnsi="Cambria Math"/>
              <w:szCs w:val="20"/>
            </w:rPr>
            <m:t xml:space="preserve">) </m:t>
          </m:r>
        </m:oMath>
      </m:oMathPara>
    </w:p>
    <w:p w14:paraId="36552A7B" w14:textId="06F68CC2" w:rsidR="009011EA" w:rsidRPr="0073423A" w:rsidRDefault="009011EA" w:rsidP="0073423A">
      <w:pPr>
        <w:rPr>
          <w:rFonts w:ascii="Palatino Linotype" w:hAnsi="Palatino Linotype"/>
          <w:sz w:val="20"/>
          <w:szCs w:val="20"/>
          <w:lang w:val="en-US"/>
        </w:rPr>
      </w:pPr>
    </w:p>
    <w:p w14:paraId="310C17EE" w14:textId="520E3AE7" w:rsidR="0033721C" w:rsidRPr="0033721C" w:rsidRDefault="0033721C" w:rsidP="007B726B">
      <w:pPr>
        <w:pStyle w:val="MDPI31text"/>
        <w:ind w:left="720" w:firstLine="0"/>
        <w:rPr>
          <w:szCs w:val="20"/>
        </w:rPr>
      </w:pPr>
    </w:p>
    <w:p w14:paraId="4FF56131" w14:textId="5120049C" w:rsidR="00DE1CD9" w:rsidRDefault="0073423A"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DC5B58" w:rsidRPr="0033721C">
        <w:rPr>
          <w:rFonts w:ascii="Palatino Linotype" w:hAnsi="Palatino Linotype"/>
          <w:i/>
          <w:iCs/>
          <w:sz w:val="20"/>
          <w:szCs w:val="20"/>
          <w:lang w:val="en-US"/>
        </w:rPr>
        <w:t>Rail-transit convenience index (RTI)</w:t>
      </w:r>
      <w:r w:rsidR="00E5117C">
        <w:rPr>
          <w:rFonts w:ascii="Palatino Linotype" w:hAnsi="Palatino Linotype"/>
          <w:sz w:val="20"/>
          <w:szCs w:val="20"/>
          <w:lang w:val="en-US"/>
        </w:rPr>
        <w:t xml:space="preserve"> </w:t>
      </w:r>
      <w:r w:rsidR="00DC5B58"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{"citationID":"EubYD4KY","properties":{"formattedCitation":"[3]","plainCitation":"[3]","noteIndex":0},"citationItems":[{"id":49,"uris":["http://zotero.org/users/10779305/items/4HQCK5DH"],"itemData":{"id":49,"type":"article-journal","container-title":"ISPRS International Journal of Geo-Information","DOI":"10.3390/ijgi8040165","ISSN":"2220-9964","issue":"4","journalAbbreviation":"ISPRS International Journal of Geo-Information","note":"number: 4\npublisher: MDPI","page":"165","title":"Exploring the associations between urban form and neighborhood vibrancy: a case study of Chengdu, China","volume":"8","author":[{"family":"Lu","given":"Shiwei"},{"family":"Huang","given":"Yaping"},{"family":"Shi","given":"Chaoyang"},{"family":"Yang","given":"Xiping"}],"issued":{"date-parts":[["2019"]]}}}],"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[3]</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DC5B58" w:rsidRPr="0033721C">
        <w:rPr>
          <w:rFonts w:ascii="Palatino Linotype" w:hAnsi="Palatino Linotype"/>
          <w:sz w:val="20"/>
          <w:szCs w:val="20"/>
          <w:lang w:val="en-US"/>
        </w:rPr>
        <w:t>shows the distance to public transport stations and is calculated in vector format.</w:t>
      </w:r>
    </w:p>
    <w:p w14:paraId="42E2C4B8" w14:textId="77777777" w:rsidR="009D696E" w:rsidRPr="0033721C" w:rsidRDefault="009D696E" w:rsidP="009D696E">
      <w:pPr>
        <w:pStyle w:val="Prrafodelista"/>
        <w:jc w:val="both"/>
        <w:rPr>
          <w:rFonts w:ascii="Palatino Linotype" w:hAnsi="Palatino Linotype"/>
          <w:sz w:val="20"/>
          <w:szCs w:val="20"/>
          <w:lang w:val="en-US"/>
        </w:rPr>
      </w:pPr>
    </w:p>
    <w:p w14:paraId="6BEBE85B" w14:textId="37FECEBE" w:rsidR="00DC5B58" w:rsidRPr="0033721C" w:rsidRDefault="0033721C" w:rsidP="007B726B">
      <w:pPr>
        <w:pStyle w:val="MDPI31text"/>
        <w:ind w:left="720" w:firstLine="0"/>
        <w:rPr>
          <w:szCs w:val="20"/>
        </w:rPr>
      </w:pPr>
      <m:oMathPara>
        <m:oMath>
          <m:r>
            <m:rPr>
              <m:sty m:val="p"/>
            </m:rPr>
            <w:rPr>
              <w:rFonts w:ascii="Cambria Math" w:hAnsi="Cambria Math"/>
              <w:szCs w:val="20"/>
            </w:rPr>
            <m:t>Euclidean Distance (vector) =</m:t>
          </m:r>
          <m:rad>
            <m:radPr>
              <m:degHide m:val="1"/>
              <m:ctrlPr>
                <w:ins w:id="45" w:author="núria vidal domper" w:date="2023-03-31T12:01:00Z">
                  <w:rPr>
                    <w:rFonts w:ascii="Cambria Math" w:hAnsi="Cambria Math"/>
                    <w:szCs w:val="20"/>
                  </w:rPr>
                </w:ins>
              </m:ctrlPr>
            </m:radPr>
            <m:deg/>
            <m:e>
              <m:sSup>
                <m:sSupPr>
                  <m:ctrlPr>
                    <w:ins w:id="46" w:author="núria vidal domper" w:date="2023-03-31T12:01:00Z">
                      <w:rPr>
                        <w:rFonts w:ascii="Cambria Math" w:hAnsi="Cambria Math"/>
                        <w:szCs w:val="20"/>
                      </w:rPr>
                    </w:ins>
                  </m:ctrlPr>
                </m:sSupPr>
                <m:e>
                  <m:d>
                    <m:dPr>
                      <m:ctrlPr>
                        <w:ins w:id="47" w:author="núria vidal domper" w:date="2023-03-31T12:01:00Z">
                          <w:rPr>
                            <w:rFonts w:ascii="Cambria Math" w:hAnsi="Cambria Math"/>
                            <w:szCs w:val="20"/>
                          </w:rPr>
                        </w:ins>
                      </m:ctrlPr>
                    </m:dPr>
                    <m:e>
                      <m:sSub>
                        <m:sSubPr>
                          <m:ctrlPr>
                            <w:ins w:id="48"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2</m:t>
                          </m:r>
                        </m:sub>
                      </m:sSub>
                      <m:r>
                        <m:rPr>
                          <m:sty m:val="p"/>
                        </m:rPr>
                        <w:rPr>
                          <w:rFonts w:ascii="Cambria Math" w:hAnsi="Cambria Math"/>
                          <w:szCs w:val="20"/>
                        </w:rPr>
                        <m:t>-</m:t>
                      </m:r>
                      <m:sSub>
                        <m:sSubPr>
                          <m:ctrlPr>
                            <w:ins w:id="49"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1</m:t>
                          </m:r>
                        </m:sub>
                      </m:sSub>
                    </m:e>
                  </m:d>
                </m:e>
                <m:sup>
                  <m:r>
                    <m:rPr>
                      <m:sty m:val="p"/>
                    </m:rPr>
                    <w:rPr>
                      <w:rFonts w:ascii="Cambria Math" w:hAnsi="Cambria Math"/>
                      <w:szCs w:val="20"/>
                    </w:rPr>
                    <m:t>2</m:t>
                  </m:r>
                </m:sup>
              </m:sSup>
              <m:r>
                <m:rPr>
                  <m:sty m:val="p"/>
                </m:rPr>
                <w:rPr>
                  <w:rFonts w:ascii="Cambria Math" w:hAnsi="Cambria Math"/>
                  <w:szCs w:val="20"/>
                </w:rPr>
                <m:t>+</m:t>
              </m:r>
              <m:sSup>
                <m:sSupPr>
                  <m:ctrlPr>
                    <w:ins w:id="50" w:author="núria vidal domper" w:date="2023-03-31T12:01:00Z">
                      <w:rPr>
                        <w:rFonts w:ascii="Cambria Math" w:hAnsi="Cambria Math"/>
                        <w:szCs w:val="20"/>
                      </w:rPr>
                    </w:ins>
                  </m:ctrlPr>
                </m:sSupPr>
                <m:e>
                  <m:d>
                    <m:dPr>
                      <m:ctrlPr>
                        <w:ins w:id="51" w:author="núria vidal domper" w:date="2023-03-31T12:01:00Z">
                          <w:rPr>
                            <w:rFonts w:ascii="Cambria Math" w:hAnsi="Cambria Math"/>
                            <w:szCs w:val="20"/>
                          </w:rPr>
                        </w:ins>
                      </m:ctrlPr>
                    </m:dPr>
                    <m:e>
                      <m:sSub>
                        <m:sSubPr>
                          <m:ctrlPr>
                            <w:ins w:id="52"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2</m:t>
                          </m:r>
                        </m:sub>
                      </m:sSub>
                      <m:r>
                        <m:rPr>
                          <m:sty m:val="p"/>
                        </m:rPr>
                        <w:rPr>
                          <w:rFonts w:ascii="Cambria Math" w:hAnsi="Cambria Math"/>
                          <w:szCs w:val="20"/>
                        </w:rPr>
                        <m:t>-</m:t>
                      </m:r>
                      <m:sSub>
                        <m:sSubPr>
                          <m:ctrlPr>
                            <w:ins w:id="53"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1</m:t>
                          </m:r>
                        </m:sub>
                      </m:sSub>
                    </m:e>
                  </m:d>
                </m:e>
                <m:sup>
                  <m:r>
                    <m:rPr>
                      <m:sty m:val="p"/>
                    </m:rPr>
                    <w:rPr>
                      <w:rFonts w:ascii="Cambria Math" w:hAnsi="Cambria Math"/>
                      <w:szCs w:val="20"/>
                    </w:rPr>
                    <m:t>2</m:t>
                  </m:r>
                </m:sup>
              </m:sSup>
            </m:e>
          </m:rad>
        </m:oMath>
      </m:oMathPara>
    </w:p>
    <w:p w14:paraId="5C31834B" w14:textId="25D0121F" w:rsidR="0033721C" w:rsidRDefault="0033721C" w:rsidP="00971FC2">
      <w:pPr>
        <w:jc w:val="both"/>
        <w:rPr>
          <w:rFonts w:ascii="Palatino Linotype" w:hAnsi="Palatino Linotype"/>
          <w:sz w:val="20"/>
          <w:szCs w:val="20"/>
          <w:lang w:val="en-US"/>
        </w:rPr>
      </w:pPr>
    </w:p>
    <w:p w14:paraId="3A53FADD" w14:textId="77777777" w:rsidR="0073423A" w:rsidRPr="0033721C" w:rsidRDefault="0073423A" w:rsidP="00971FC2">
      <w:pPr>
        <w:jc w:val="both"/>
        <w:rPr>
          <w:rFonts w:ascii="Palatino Linotype" w:hAnsi="Palatino Linotype"/>
          <w:sz w:val="20"/>
          <w:szCs w:val="20"/>
          <w:lang w:val="en-US"/>
        </w:rPr>
      </w:pPr>
    </w:p>
    <w:p w14:paraId="3740C5CF" w14:textId="5DCF98ED" w:rsidR="00CF7DC0" w:rsidRPr="0033721C" w:rsidRDefault="0073423A"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CF7DC0" w:rsidRPr="00834EA7">
        <w:rPr>
          <w:rFonts w:ascii="Palatino Linotype" w:hAnsi="Palatino Linotype"/>
          <w:i/>
          <w:iCs/>
          <w:sz w:val="20"/>
          <w:szCs w:val="20"/>
          <w:lang w:val="en-US"/>
        </w:rPr>
        <w:t>Street slope</w:t>
      </w:r>
      <w:r w:rsidR="00CF7DC0" w:rsidRPr="0033721C">
        <w:rPr>
          <w:rFonts w:ascii="Palatino Linotype" w:hAnsi="Palatino Linotype"/>
          <w:sz w:val="20"/>
          <w:szCs w:val="20"/>
          <w:lang w:val="en-US"/>
        </w:rPr>
        <w:t xml:space="preserve"> </w:t>
      </w:r>
      <w:r>
        <w:rPr>
          <w:rFonts w:ascii="Palatino Linotype" w:hAnsi="Palatino Linotype"/>
          <w:sz w:val="20"/>
          <w:szCs w:val="20"/>
          <w:lang w:val="en-US"/>
        </w:rPr>
        <w:t xml:space="preserve">indicator </w:t>
      </w:r>
      <w:r w:rsidR="00CF7DC0"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dJCDrqFL","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CF7DC0" w:rsidRPr="0033721C">
        <w:rPr>
          <w:rFonts w:ascii="Palatino Linotype" w:hAnsi="Palatino Linotype"/>
          <w:sz w:val="20"/>
          <w:szCs w:val="20"/>
          <w:lang w:val="en-US"/>
        </w:rPr>
        <w:t xml:space="preserve">describes the topography of the terrain. The slope is calculated from contour lines and was obtained from a digital terrain model </w:t>
      </w:r>
      <w:r w:rsidR="00CF7DC0" w:rsidRPr="0033721C">
        <w:rPr>
          <w:rFonts w:ascii="Palatino Linotype" w:hAnsi="Palatino Linotype"/>
          <w:sz w:val="20"/>
          <w:szCs w:val="20"/>
          <w:lang w:val="en-US"/>
        </w:rPr>
        <w:lastRenderedPageBreak/>
        <w:t>(DTM). The Inverse Distance Weighting (IDW) interpolation was applied to obtain a raster without empty values.</w:t>
      </w:r>
    </w:p>
    <w:p w14:paraId="33EFB711" w14:textId="35276B14" w:rsidR="00CF7DC0" w:rsidRPr="00834EA7" w:rsidRDefault="0033721C" w:rsidP="007B726B">
      <w:pPr>
        <w:pStyle w:val="MDPI31text"/>
        <w:ind w:left="720" w:firstLine="0"/>
        <w:rPr>
          <w:szCs w:val="20"/>
        </w:rPr>
      </w:pPr>
      <m:oMathPara>
        <m:oMath>
          <m:r>
            <m:rPr>
              <m:sty m:val="p"/>
            </m:rPr>
            <w:rPr>
              <w:rFonts w:ascii="Cambria Math" w:hAnsi="Cambria Math"/>
              <w:szCs w:val="20"/>
            </w:rPr>
            <m:t>Slope (%)=</m:t>
          </m:r>
          <m:f>
            <m:fPr>
              <m:ctrlPr>
                <w:ins w:id="54" w:author="núria vidal domper" w:date="2023-03-31T12:01:00Z">
                  <w:rPr>
                    <w:rFonts w:ascii="Cambria Math" w:hAnsi="Cambria Math"/>
                    <w:szCs w:val="20"/>
                  </w:rPr>
                </w:ins>
              </m:ctrlPr>
            </m:fPr>
            <m:num>
              <m:r>
                <m:rPr>
                  <m:sty m:val="p"/>
                </m:rPr>
                <w:rPr>
                  <w:rFonts w:ascii="Cambria Math" w:hAnsi="Cambria Math"/>
                  <w:szCs w:val="20"/>
                </w:rPr>
                <m:t>ΔY</m:t>
              </m:r>
            </m:num>
            <m:den>
              <m:r>
                <m:rPr>
                  <m:sty m:val="p"/>
                </m:rPr>
                <w:rPr>
                  <w:rFonts w:ascii="Cambria Math" w:hAnsi="Cambria Math"/>
                  <w:szCs w:val="20"/>
                </w:rPr>
                <m:t>ΔX</m:t>
              </m:r>
            </m:den>
          </m:f>
          <m:r>
            <m:rPr>
              <m:sty m:val="p"/>
            </m:rPr>
            <w:rPr>
              <w:rFonts w:ascii="Cambria Math" w:hAnsi="Cambria Math"/>
              <w:szCs w:val="20"/>
            </w:rPr>
            <m:t>⋅100=</m:t>
          </m:r>
          <m:f>
            <m:fPr>
              <m:ctrlPr>
                <w:ins w:id="55" w:author="núria vidal domper" w:date="2023-03-31T12:01:00Z">
                  <w:rPr>
                    <w:rFonts w:ascii="Cambria Math" w:hAnsi="Cambria Math"/>
                    <w:szCs w:val="20"/>
                  </w:rPr>
                </w:ins>
              </m:ctrlPr>
            </m:fPr>
            <m:num>
              <m:r>
                <m:rPr>
                  <m:sty m:val="p"/>
                </m:rPr>
                <w:rPr>
                  <w:rFonts w:ascii="Cambria Math" w:hAnsi="Cambria Math"/>
                  <w:szCs w:val="20"/>
                </w:rPr>
                <m:t>y2-y1</m:t>
              </m:r>
            </m:num>
            <m:den>
              <m:r>
                <m:rPr>
                  <m:sty m:val="p"/>
                </m:rPr>
                <w:rPr>
                  <w:rFonts w:ascii="Cambria Math" w:hAnsi="Cambria Math"/>
                  <w:szCs w:val="20"/>
                </w:rPr>
                <m:t>x2-x1</m:t>
              </m:r>
            </m:den>
          </m:f>
          <m:r>
            <m:rPr>
              <m:sty m:val="p"/>
            </m:rPr>
            <w:rPr>
              <w:rFonts w:ascii="Cambria Math" w:hAnsi="Cambria Math"/>
              <w:szCs w:val="20"/>
            </w:rPr>
            <m:t xml:space="preserve">⋅100 </m:t>
          </m:r>
        </m:oMath>
      </m:oMathPara>
    </w:p>
    <w:p w14:paraId="4443A9A5" w14:textId="002A9FC2" w:rsidR="00834EA7" w:rsidRDefault="00834EA7" w:rsidP="007B726B">
      <w:pPr>
        <w:pStyle w:val="MDPI31text"/>
        <w:ind w:left="720" w:firstLine="0"/>
        <w:rPr>
          <w:szCs w:val="20"/>
        </w:rPr>
      </w:pPr>
    </w:p>
    <w:p w14:paraId="7E3F78EA" w14:textId="77777777" w:rsidR="0073423A" w:rsidRPr="0033721C" w:rsidRDefault="0073423A" w:rsidP="007B726B">
      <w:pPr>
        <w:pStyle w:val="MDPI31text"/>
        <w:ind w:left="720" w:firstLine="0"/>
        <w:rPr>
          <w:szCs w:val="20"/>
        </w:rPr>
      </w:pPr>
    </w:p>
    <w:p w14:paraId="40AA547C" w14:textId="3AA31C6D" w:rsidR="006F4AAD" w:rsidRDefault="0073423A"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6F4AAD" w:rsidRPr="00834EA7">
        <w:rPr>
          <w:rFonts w:ascii="Palatino Linotype" w:hAnsi="Palatino Linotype"/>
          <w:i/>
          <w:iCs/>
          <w:sz w:val="20"/>
          <w:szCs w:val="20"/>
          <w:lang w:val="en-US"/>
        </w:rPr>
        <w:t>Street Lighting</w:t>
      </w:r>
      <w:r w:rsidR="006F4AAD" w:rsidRPr="0033721C">
        <w:rPr>
          <w:rFonts w:ascii="Palatino Linotype" w:hAnsi="Palatino Linotype"/>
          <w:sz w:val="20"/>
          <w:szCs w:val="20"/>
          <w:lang w:val="en-US"/>
        </w:rPr>
        <w:t xml:space="preserve"> </w:t>
      </w:r>
      <w:r>
        <w:rPr>
          <w:rFonts w:ascii="Palatino Linotype" w:hAnsi="Palatino Linotype"/>
          <w:sz w:val="20"/>
          <w:szCs w:val="20"/>
          <w:lang w:val="en-US"/>
        </w:rPr>
        <w:t xml:space="preserve">indicator </w:t>
      </w:r>
      <w:r w:rsidR="006F4AAD"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DL8bFzYS","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6F4AAD" w:rsidRPr="0033721C">
        <w:rPr>
          <w:rFonts w:ascii="Palatino Linotype" w:hAnsi="Palatino Linotype"/>
          <w:sz w:val="20"/>
          <w:szCs w:val="20"/>
          <w:lang w:val="en-US"/>
        </w:rPr>
        <w:t xml:space="preserve">shows the number of streetlights per 50 m x 50 m cell. </w:t>
      </w:r>
    </w:p>
    <w:p w14:paraId="2419C5B0" w14:textId="77777777" w:rsidR="009D696E" w:rsidRPr="0033721C" w:rsidRDefault="009D696E" w:rsidP="009D696E">
      <w:pPr>
        <w:pStyle w:val="Prrafodelista"/>
        <w:jc w:val="both"/>
        <w:rPr>
          <w:rFonts w:ascii="Palatino Linotype" w:hAnsi="Palatino Linotype"/>
          <w:sz w:val="20"/>
          <w:szCs w:val="20"/>
          <w:lang w:val="en-US"/>
        </w:rPr>
      </w:pPr>
    </w:p>
    <w:p w14:paraId="3D2ED9FC" w14:textId="425520B3" w:rsidR="00CF7DC0" w:rsidRDefault="00E5117C" w:rsidP="00E5117C">
      <w:pPr>
        <w:ind w:left="2832"/>
        <w:jc w:val="both"/>
        <w:rPr>
          <w:rFonts w:ascii="Palatino Linotype" w:hAnsi="Palatino Linotype"/>
          <w:sz w:val="20"/>
          <w:szCs w:val="20"/>
          <w:lang w:val="en-US"/>
        </w:rPr>
      </w:pPr>
      <w:r>
        <w:rPr>
          <w:rFonts w:ascii="Palatino Linotype" w:hAnsi="Palatino Linotype"/>
          <w:sz w:val="20"/>
          <w:szCs w:val="20"/>
          <w:lang w:val="en-US"/>
        </w:rPr>
        <w:t xml:space="preserve">  </w:t>
      </w:r>
      <w:r w:rsidR="006F4AAD" w:rsidRPr="0033721C">
        <w:rPr>
          <w:rFonts w:ascii="Palatino Linotype" w:hAnsi="Palatino Linotype"/>
          <w:sz w:val="20"/>
          <w:szCs w:val="20"/>
          <w:lang w:val="en-US"/>
        </w:rPr>
        <w:t>Street Lighting = Number of streetlights / Cell</w:t>
      </w:r>
    </w:p>
    <w:p w14:paraId="56D44C31" w14:textId="77777777" w:rsidR="0073423A" w:rsidRDefault="0073423A" w:rsidP="00E5117C">
      <w:pPr>
        <w:ind w:left="2832"/>
        <w:jc w:val="both"/>
        <w:rPr>
          <w:rFonts w:ascii="Palatino Linotype" w:hAnsi="Palatino Linotype"/>
          <w:sz w:val="20"/>
          <w:szCs w:val="20"/>
          <w:lang w:val="en-US"/>
        </w:rPr>
      </w:pPr>
    </w:p>
    <w:p w14:paraId="2DFB342D" w14:textId="77777777" w:rsidR="00834EA7" w:rsidRPr="0033721C" w:rsidRDefault="00834EA7" w:rsidP="007B726B">
      <w:pPr>
        <w:ind w:left="360"/>
        <w:jc w:val="both"/>
        <w:rPr>
          <w:rFonts w:ascii="Palatino Linotype" w:hAnsi="Palatino Linotype"/>
          <w:sz w:val="20"/>
          <w:szCs w:val="20"/>
          <w:lang w:val="en-US"/>
        </w:rPr>
      </w:pPr>
    </w:p>
    <w:p w14:paraId="6F9CB723" w14:textId="3C98F310" w:rsidR="006F4AAD" w:rsidRPr="0033721C" w:rsidRDefault="0073423A"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6F4AAD" w:rsidRPr="00834EA7">
        <w:rPr>
          <w:rFonts w:ascii="Palatino Linotype" w:hAnsi="Palatino Linotype"/>
          <w:i/>
          <w:iCs/>
          <w:sz w:val="20"/>
          <w:szCs w:val="20"/>
          <w:lang w:val="en-US"/>
        </w:rPr>
        <w:t>Distance to pedestrian crossings</w:t>
      </w:r>
      <w:r w:rsidR="006F4AAD" w:rsidRPr="0033721C">
        <w:rPr>
          <w:rFonts w:ascii="Palatino Linotype" w:hAnsi="Palatino Linotype"/>
          <w:sz w:val="20"/>
          <w:szCs w:val="20"/>
          <w:lang w:val="en-US"/>
        </w:rPr>
        <w:t xml:space="preserve"> </w:t>
      </w:r>
      <w:r>
        <w:rPr>
          <w:rFonts w:ascii="Palatino Linotype" w:hAnsi="Palatino Linotype"/>
          <w:sz w:val="20"/>
          <w:szCs w:val="20"/>
          <w:lang w:val="en-US"/>
        </w:rPr>
        <w:t xml:space="preserve">indicator </w:t>
      </w:r>
      <w:r w:rsidR="006F4AAD" w:rsidRPr="0033721C">
        <w:rPr>
          <w:rFonts w:ascii="Palatino Linotype" w:hAnsi="Palatino Linotype"/>
          <w:sz w:val="20"/>
          <w:szCs w:val="20"/>
          <w:lang w:val="en-US"/>
        </w:rPr>
        <w:t>according</w:t>
      </w:r>
      <w:r w:rsidR="00E5117C">
        <w:rPr>
          <w:rFonts w:ascii="Palatino Linotype" w:hAnsi="Palatino Linotype"/>
          <w:sz w:val="20"/>
          <w:szCs w:val="20"/>
          <w:lang w:val="en-US"/>
        </w:rPr>
        <w:t xml:space="preserve"> to</w:t>
      </w:r>
      <w:r>
        <w:rPr>
          <w:rFonts w:ascii="Palatino Linotype" w:hAnsi="Palatino Linotype"/>
          <w:sz w:val="20"/>
          <w:szCs w:val="20"/>
          <w:lang w:val="en-US"/>
        </w:rPr>
        <w:t xml:space="preserve">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qLjXRUnh","properties":{"formattedCitation":"[2]","plainCitation":"[2]","noteIndex":0},"citationItems":[{"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[2]</w:t>
      </w:r>
      <w:r>
        <w:rPr>
          <w:rFonts w:ascii="Palatino Linotype" w:hAnsi="Palatino Linotype"/>
          <w:sz w:val="20"/>
          <w:szCs w:val="20"/>
          <w:lang w:val="en-US"/>
        </w:rPr>
        <w:fldChar w:fldCharType="end"/>
      </w:r>
      <w:r w:rsidR="00D602C7">
        <w:rPr>
          <w:rFonts w:ascii="Palatino Linotype" w:hAnsi="Palatino Linotype"/>
          <w:sz w:val="20"/>
          <w:szCs w:val="20"/>
          <w:lang w:val="en-US"/>
        </w:rPr>
        <w:t xml:space="preserve"> defines</w:t>
      </w:r>
      <w:r w:rsidR="006F4AAD" w:rsidRPr="0033721C">
        <w:rPr>
          <w:rFonts w:ascii="Palatino Linotype" w:hAnsi="Palatino Linotype"/>
          <w:sz w:val="20"/>
          <w:szCs w:val="20"/>
          <w:lang w:val="en-US"/>
        </w:rPr>
        <w:t xml:space="preserve"> </w:t>
      </w:r>
      <w:r w:rsidR="00D602C7">
        <w:rPr>
          <w:rFonts w:ascii="Palatino Linotype" w:hAnsi="Palatino Linotype"/>
          <w:sz w:val="20"/>
          <w:szCs w:val="20"/>
          <w:lang w:val="en-US"/>
        </w:rPr>
        <w:t>t</w:t>
      </w:r>
      <w:r w:rsidR="006F4AAD" w:rsidRPr="0033721C">
        <w:rPr>
          <w:rFonts w:ascii="Palatino Linotype" w:hAnsi="Palatino Linotype"/>
          <w:sz w:val="20"/>
          <w:szCs w:val="20"/>
          <w:lang w:val="en-US"/>
        </w:rPr>
        <w:t>he Euclidean distance to crosswalks was calculated. The formula for calculating the Euclidean distance is:</w:t>
      </w:r>
    </w:p>
    <w:p w14:paraId="6AB7C824" w14:textId="190D74FF" w:rsidR="006F4AAD" w:rsidRPr="00834EA7" w:rsidRDefault="0033721C" w:rsidP="007B726B">
      <w:pPr>
        <w:pStyle w:val="MDPI31text"/>
        <w:ind w:left="720" w:firstLine="0"/>
        <w:rPr>
          <w:szCs w:val="20"/>
        </w:rPr>
      </w:pPr>
      <m:oMathPara>
        <m:oMath>
          <m:r>
            <m:rPr>
              <m:sty m:val="p"/>
            </m:rPr>
            <w:rPr>
              <w:rFonts w:ascii="Cambria Math" w:hAnsi="Cambria Math"/>
              <w:szCs w:val="20"/>
            </w:rPr>
            <m:t>Euclidean distance (raster) =Max(</m:t>
          </m:r>
          <m:d>
            <m:dPr>
              <m:begChr m:val="|"/>
              <m:endChr m:val="|"/>
              <m:ctrlPr>
                <w:ins w:id="56" w:author="núria vidal domper" w:date="2023-03-31T12:01:00Z">
                  <w:rPr>
                    <w:rFonts w:ascii="Cambria Math" w:hAnsi="Cambria Math"/>
                    <w:szCs w:val="20"/>
                  </w:rPr>
                </w:ins>
              </m:ctrlPr>
            </m:dPr>
            <m:e>
              <m:sSub>
                <m:sSubPr>
                  <m:ctrlPr>
                    <w:ins w:id="57"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2</m:t>
                  </m:r>
                </m:sub>
              </m:sSub>
              <m:r>
                <m:rPr>
                  <m:sty m:val="p"/>
                </m:rPr>
                <w:rPr>
                  <w:rFonts w:ascii="Cambria Math" w:hAnsi="Cambria Math"/>
                  <w:szCs w:val="20"/>
                </w:rPr>
                <m:t>-</m:t>
              </m:r>
              <m:sSub>
                <m:sSubPr>
                  <m:ctrlPr>
                    <w:ins w:id="58"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1</m:t>
                  </m:r>
                </m:sub>
              </m:sSub>
            </m:e>
          </m:d>
          <m:r>
            <m:rPr>
              <m:sty m:val="p"/>
            </m:rPr>
            <w:rPr>
              <w:rFonts w:ascii="Cambria Math" w:hAnsi="Cambria Math"/>
              <w:szCs w:val="20"/>
            </w:rPr>
            <m:t>,</m:t>
          </m:r>
          <m:d>
            <m:dPr>
              <m:begChr m:val="|"/>
              <m:endChr m:val="|"/>
              <m:ctrlPr>
                <w:ins w:id="59" w:author="núria vidal domper" w:date="2023-03-31T12:01:00Z">
                  <w:rPr>
                    <w:rFonts w:ascii="Cambria Math" w:hAnsi="Cambria Math"/>
                    <w:szCs w:val="20"/>
                  </w:rPr>
                </w:ins>
              </m:ctrlPr>
            </m:dPr>
            <m:e>
              <m:sSub>
                <m:sSubPr>
                  <m:ctrlPr>
                    <w:ins w:id="60"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2</m:t>
                  </m:r>
                </m:sub>
              </m:sSub>
              <m:r>
                <m:rPr>
                  <m:sty m:val="p"/>
                </m:rPr>
                <w:rPr>
                  <w:rFonts w:ascii="Cambria Math" w:hAnsi="Cambria Math"/>
                  <w:szCs w:val="20"/>
                </w:rPr>
                <m:t>-</m:t>
              </m:r>
              <m:sSub>
                <m:sSubPr>
                  <m:ctrlPr>
                    <w:ins w:id="61"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1</m:t>
                  </m:r>
                </m:sub>
              </m:sSub>
            </m:e>
          </m:d>
          <m:r>
            <m:rPr>
              <m:sty m:val="p"/>
            </m:rPr>
            <w:rPr>
              <w:rFonts w:ascii="Cambria Math" w:hAnsi="Cambria Math"/>
              <w:szCs w:val="20"/>
            </w:rPr>
            <m:t xml:space="preserve">) </m:t>
          </m:r>
        </m:oMath>
      </m:oMathPara>
    </w:p>
    <w:p w14:paraId="344E1B87" w14:textId="77777777" w:rsidR="00834EA7" w:rsidRPr="0033721C" w:rsidRDefault="00834EA7" w:rsidP="007B726B">
      <w:pPr>
        <w:pStyle w:val="MDPI31text"/>
        <w:ind w:left="720" w:firstLine="0"/>
        <w:rPr>
          <w:szCs w:val="20"/>
        </w:rPr>
      </w:pPr>
    </w:p>
    <w:p w14:paraId="3B681513" w14:textId="77777777" w:rsidR="00834EA7" w:rsidRPr="0033721C" w:rsidRDefault="00834EA7" w:rsidP="007B726B">
      <w:pPr>
        <w:ind w:left="360"/>
        <w:jc w:val="both"/>
        <w:rPr>
          <w:rFonts w:ascii="Palatino Linotype" w:hAnsi="Palatino Linotype"/>
          <w:sz w:val="20"/>
          <w:szCs w:val="20"/>
          <w:lang w:val="en-US"/>
        </w:rPr>
      </w:pPr>
    </w:p>
    <w:p w14:paraId="6A49DAD7" w14:textId="77777777" w:rsidR="00BF1ACE" w:rsidRPr="0033721C" w:rsidRDefault="00BF1ACE" w:rsidP="007B726B">
      <w:pPr>
        <w:jc w:val="both"/>
        <w:rPr>
          <w:rFonts w:ascii="Palatino Linotype" w:hAnsi="Palatino Linotype"/>
          <w:sz w:val="20"/>
          <w:szCs w:val="20"/>
          <w:lang w:val="en-US"/>
        </w:rPr>
      </w:pPr>
    </w:p>
    <w:p w14:paraId="632CE682" w14:textId="22FD3E77" w:rsidR="006F4AAD" w:rsidRDefault="00BF1ACE" w:rsidP="0033721C">
      <w:pPr>
        <w:pStyle w:val="MDPI31text"/>
        <w:ind w:left="0" w:firstLine="0"/>
        <w:rPr>
          <w:b/>
          <w:bCs/>
          <w:i/>
          <w:lang w:val="es-ES"/>
        </w:rPr>
      </w:pPr>
      <w:r w:rsidRPr="0033721C">
        <w:rPr>
          <w:b/>
          <w:bCs/>
          <w:i/>
          <w:lang w:val="es-ES"/>
        </w:rPr>
        <w:t xml:space="preserve">BORDER VACUUMS DIMENSION  </w:t>
      </w:r>
    </w:p>
    <w:p w14:paraId="6852166C" w14:textId="77777777" w:rsidR="00834EA7" w:rsidRPr="0033721C" w:rsidRDefault="00834EA7" w:rsidP="0033721C">
      <w:pPr>
        <w:pStyle w:val="MDPI31text"/>
        <w:ind w:left="0" w:firstLine="0"/>
        <w:rPr>
          <w:b/>
          <w:bCs/>
          <w:i/>
          <w:lang w:val="es-ES"/>
        </w:rPr>
      </w:pPr>
    </w:p>
    <w:p w14:paraId="4C9400F6" w14:textId="2A75F619" w:rsidR="006F4AAD" w:rsidRDefault="0073423A" w:rsidP="007B726B">
      <w:pPr>
        <w:pStyle w:val="Prrafodelista"/>
        <w:numPr>
          <w:ilvl w:val="0"/>
          <w:numId w:val="1"/>
        </w:numPr>
        <w:jc w:val="both"/>
        <w:rPr>
          <w:rFonts w:ascii="Palatino Linotype" w:hAnsi="Palatino Linotype"/>
          <w:sz w:val="20"/>
          <w:szCs w:val="20"/>
          <w:lang w:val="en-US"/>
        </w:rPr>
      </w:pPr>
      <w:r>
        <w:rPr>
          <w:rFonts w:ascii="Palatino Linotype" w:hAnsi="Palatino Linotype"/>
          <w:i/>
          <w:iCs/>
          <w:sz w:val="20"/>
          <w:szCs w:val="20"/>
          <w:lang w:val="en-US"/>
        </w:rPr>
        <w:t xml:space="preserve">The </w:t>
      </w:r>
      <w:r w:rsidR="006F4AAD" w:rsidRPr="00834EA7">
        <w:rPr>
          <w:rFonts w:ascii="Palatino Linotype" w:hAnsi="Palatino Linotype"/>
          <w:i/>
          <w:iCs/>
          <w:sz w:val="20"/>
          <w:szCs w:val="20"/>
          <w:lang w:val="en-US"/>
        </w:rPr>
        <w:t xml:space="preserve">Distance </w:t>
      </w:r>
      <w:r w:rsidR="004A6D2A">
        <w:rPr>
          <w:rFonts w:ascii="Palatino Linotype" w:hAnsi="Palatino Linotype"/>
          <w:i/>
          <w:iCs/>
          <w:sz w:val="20"/>
          <w:szCs w:val="20"/>
          <w:lang w:val="en-US"/>
        </w:rPr>
        <w:t>from</w:t>
      </w:r>
      <w:r w:rsidR="006F4AAD" w:rsidRPr="00834EA7">
        <w:rPr>
          <w:rFonts w:ascii="Palatino Linotype" w:hAnsi="Palatino Linotype"/>
          <w:i/>
          <w:iCs/>
          <w:sz w:val="20"/>
          <w:szCs w:val="20"/>
          <w:lang w:val="en-US"/>
        </w:rPr>
        <w:t xml:space="preserve"> Border Vacuums</w:t>
      </w:r>
      <w:r w:rsidR="006F4AAD" w:rsidRPr="0033721C">
        <w:rPr>
          <w:rFonts w:ascii="Palatino Linotype" w:hAnsi="Palatino Linotype"/>
          <w:sz w:val="20"/>
          <w:szCs w:val="20"/>
          <w:lang w:val="en-US"/>
        </w:rPr>
        <w:t xml:space="preserve"> </w:t>
      </w:r>
      <w:r>
        <w:rPr>
          <w:rFonts w:ascii="Palatino Linotype" w:hAnsi="Palatino Linotype"/>
          <w:sz w:val="20"/>
          <w:szCs w:val="20"/>
          <w:lang w:val="en-US"/>
        </w:rPr>
        <w:t xml:space="preserve">indicator </w:t>
      </w:r>
      <w:r w:rsidR="006F4AAD" w:rsidRPr="0033721C">
        <w:rPr>
          <w:rFonts w:ascii="Palatino Linotype" w:hAnsi="Palatino Linotype"/>
          <w:sz w:val="20"/>
          <w:szCs w:val="20"/>
          <w:lang w:val="en-US"/>
        </w:rPr>
        <w:t xml:space="preserve">according to </w:t>
      </w:r>
      <w:r>
        <w:rPr>
          <w:rFonts w:ascii="Palatino Linotype" w:hAnsi="Palatino Linotype"/>
          <w:sz w:val="20"/>
          <w:szCs w:val="20"/>
          <w:lang w:val="en-US"/>
        </w:rPr>
        <w:fldChar w:fldCharType="begin"/>
      </w:r>
      <w:r>
        <w:rPr>
          <w:rFonts w:ascii="Palatino Linotype" w:hAnsi="Palatino Linotype"/>
          <w:sz w:val="20"/>
          <w:szCs w:val="20"/>
          <w:lang w:val="en-US"/>
        </w:rPr>
        <w:instrText xml:space="preserve"> ADDIN ZOTERO_ITEM CSL_CITATION {"citationID":"y1lZTGBC","properties":{"formattedCitation":"[1,2]","plainCitation":"[1,2]","noteIndex":0},"citationItems":[{"id":31,"uris":["http://zotero.org/users/10779305/items/A4HWSLLK"],"itemData":{"id":31,"type":"article-journal","container-title":"Land Use Policy","DOI":"10.1016/j.landusepol.2018.04.026","ISSN":"0264-8377","journalAbbreviation":"Land Use Policy","note":"publisher: Elsevier","page":"505-517","title":"Looking at Barcelona through Jane Jacobs’s eyes: Mapping the basic conditions for urban vitality in a Mediterranean conurbation","volume":"75","author":[{"family":"Delclòs-Alió","given":"Xavier"},{"family":"Miralles-Guasch","given":"Carme"}],"issued":{"date-parts":[["2018"]]}}},{"id":35,"uris":["http://zotero.org/users/10779305/items/63HB2T44"],"itemData":{"id":35,"type":"article-journal","container-title":"Cities","DOI":"10.1016/j.cities.2022.103565","ISSN":"0264-2751","journalAbbreviation":"Cities","note":"publisher: Elsevier","page":"103565","title":"Jane Jacobs reloaded: A contemporary operationalization of urban vitality in a district in Barcelona","volume":"123","author":[{"family":"Gómez-Varo","given":"Irene"},{"family":"Delclòs-Alió","given":"Xavier"},{"family":"Miralles-Guasch","given":"Carme"}],"issued":{"date-parts":[["2022"]]}}}],"schema":"https://github.com/citation-style-language/schema/raw/master/csl-citation.json"} </w:instrText>
      </w:r>
      <w:r>
        <w:rPr>
          <w:rFonts w:ascii="Palatino Linotype" w:hAnsi="Palatino Linotype"/>
          <w:sz w:val="20"/>
          <w:szCs w:val="20"/>
          <w:lang w:val="en-US"/>
        </w:rPr>
        <w:fldChar w:fldCharType="separate"/>
      </w:r>
      <w:r>
        <w:rPr>
          <w:rFonts w:ascii="Palatino Linotype" w:hAnsi="Palatino Linotype"/>
          <w:noProof/>
          <w:sz w:val="20"/>
          <w:szCs w:val="20"/>
          <w:lang w:val="en-US"/>
        </w:rPr>
        <w:t>[1,2]</w:t>
      </w:r>
      <w:r>
        <w:rPr>
          <w:rFonts w:ascii="Palatino Linotype" w:hAnsi="Palatino Linotype"/>
          <w:sz w:val="20"/>
          <w:szCs w:val="20"/>
          <w:lang w:val="en-US"/>
        </w:rPr>
        <w:fldChar w:fldCharType="end"/>
      </w:r>
      <w:r>
        <w:rPr>
          <w:rFonts w:ascii="Palatino Linotype" w:hAnsi="Palatino Linotype"/>
          <w:sz w:val="20"/>
          <w:szCs w:val="20"/>
          <w:lang w:val="en-US"/>
        </w:rPr>
        <w:t xml:space="preserve"> </w:t>
      </w:r>
      <w:r w:rsidR="00D602C7">
        <w:rPr>
          <w:rFonts w:ascii="Palatino Linotype" w:hAnsi="Palatino Linotype"/>
          <w:sz w:val="20"/>
          <w:szCs w:val="20"/>
          <w:lang w:val="en-US"/>
        </w:rPr>
        <w:t>defines</w:t>
      </w:r>
      <w:r w:rsidR="006F4AAD" w:rsidRPr="0033721C">
        <w:rPr>
          <w:rFonts w:ascii="Palatino Linotype" w:hAnsi="Palatino Linotype"/>
          <w:sz w:val="20"/>
          <w:szCs w:val="20"/>
          <w:lang w:val="en-US"/>
        </w:rPr>
        <w:t xml:space="preserve"> </w:t>
      </w:r>
      <w:r w:rsidR="00D602C7">
        <w:rPr>
          <w:rFonts w:ascii="Palatino Linotype" w:hAnsi="Palatino Linotype"/>
          <w:sz w:val="20"/>
          <w:szCs w:val="20"/>
          <w:lang w:val="en-US"/>
        </w:rPr>
        <w:t>t</w:t>
      </w:r>
      <w:r w:rsidR="006F4AAD" w:rsidRPr="0033721C">
        <w:rPr>
          <w:rFonts w:ascii="Palatino Linotype" w:hAnsi="Palatino Linotype"/>
          <w:sz w:val="20"/>
          <w:szCs w:val="20"/>
          <w:lang w:val="en-US"/>
        </w:rPr>
        <w:t xml:space="preserve">he Euclidean distance to large parks, </w:t>
      </w:r>
      <w:r w:rsidR="00BF1ACE" w:rsidRPr="0033721C">
        <w:rPr>
          <w:rFonts w:ascii="Palatino Linotype" w:hAnsi="Palatino Linotype"/>
          <w:sz w:val="20"/>
          <w:szCs w:val="20"/>
          <w:lang w:val="en-US"/>
        </w:rPr>
        <w:t>high</w:t>
      </w:r>
      <w:r w:rsidR="006F4AAD" w:rsidRPr="0033721C">
        <w:rPr>
          <w:rFonts w:ascii="Palatino Linotype" w:hAnsi="Palatino Linotype"/>
          <w:sz w:val="20"/>
          <w:szCs w:val="20"/>
          <w:lang w:val="en-US"/>
        </w:rPr>
        <w:t xml:space="preserve">ways, parking lots, </w:t>
      </w:r>
      <w:r w:rsidR="00BF1ACE" w:rsidRPr="0033721C">
        <w:rPr>
          <w:rFonts w:ascii="Palatino Linotype" w:hAnsi="Palatino Linotype"/>
          <w:sz w:val="20"/>
          <w:szCs w:val="20"/>
          <w:lang w:val="en-US"/>
        </w:rPr>
        <w:t>empty</w:t>
      </w:r>
      <w:r w:rsidR="006F4AAD" w:rsidRPr="0033721C">
        <w:rPr>
          <w:rFonts w:ascii="Palatino Linotype" w:hAnsi="Palatino Linotype"/>
          <w:sz w:val="20"/>
          <w:szCs w:val="20"/>
          <w:lang w:val="en-US"/>
        </w:rPr>
        <w:t xml:space="preserve"> lots, etc. was calculated. The formula for calculating the Euclidean distance is: </w:t>
      </w:r>
    </w:p>
    <w:p w14:paraId="0A6ED91A" w14:textId="77777777" w:rsidR="0073423A" w:rsidRPr="0033721C" w:rsidRDefault="0073423A" w:rsidP="0073423A">
      <w:pPr>
        <w:pStyle w:val="Prrafodelista"/>
        <w:jc w:val="both"/>
        <w:rPr>
          <w:rFonts w:ascii="Palatino Linotype" w:hAnsi="Palatino Linotype"/>
          <w:sz w:val="20"/>
          <w:szCs w:val="20"/>
          <w:lang w:val="en-US"/>
        </w:rPr>
      </w:pPr>
    </w:p>
    <w:p w14:paraId="29ED3FA0" w14:textId="5685E94F" w:rsidR="006F4AAD" w:rsidRPr="00A5289D" w:rsidRDefault="0033721C" w:rsidP="00AC0F5D">
      <w:pPr>
        <w:pStyle w:val="MDPI31text"/>
        <w:ind w:left="720" w:firstLine="0"/>
        <w:rPr>
          <w:szCs w:val="20"/>
        </w:rPr>
      </w:pPr>
      <m:oMathPara>
        <m:oMath>
          <m:r>
            <m:rPr>
              <m:sty m:val="p"/>
            </m:rPr>
            <w:rPr>
              <w:rFonts w:ascii="Cambria Math" w:hAnsi="Cambria Math"/>
              <w:szCs w:val="20"/>
            </w:rPr>
            <m:t>Euclidean distance (raster) =Max(</m:t>
          </m:r>
          <m:d>
            <m:dPr>
              <m:begChr m:val="|"/>
              <m:endChr m:val="|"/>
              <m:ctrlPr>
                <w:ins w:id="62" w:author="núria vidal domper" w:date="2023-03-31T12:01:00Z">
                  <w:rPr>
                    <w:rFonts w:ascii="Cambria Math" w:hAnsi="Cambria Math"/>
                    <w:szCs w:val="20"/>
                  </w:rPr>
                </w:ins>
              </m:ctrlPr>
            </m:dPr>
            <m:e>
              <m:sSub>
                <m:sSubPr>
                  <m:ctrlPr>
                    <w:ins w:id="63"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2</m:t>
                  </m:r>
                </m:sub>
              </m:sSub>
              <m:r>
                <m:rPr>
                  <m:sty m:val="p"/>
                </m:rPr>
                <w:rPr>
                  <w:rFonts w:ascii="Cambria Math" w:hAnsi="Cambria Math"/>
                  <w:szCs w:val="20"/>
                </w:rPr>
                <m:t>-</m:t>
              </m:r>
              <m:sSub>
                <m:sSubPr>
                  <m:ctrlPr>
                    <w:ins w:id="64" w:author="núria vidal domper" w:date="2023-03-31T12:01:00Z">
                      <w:rPr>
                        <w:rFonts w:ascii="Cambria Math" w:hAnsi="Cambria Math"/>
                        <w:szCs w:val="20"/>
                      </w:rPr>
                    </w:ins>
                  </m:ctrlPr>
                </m:sSubPr>
                <m:e>
                  <m:r>
                    <m:rPr>
                      <m:sty m:val="p"/>
                    </m:rPr>
                    <w:rPr>
                      <w:rFonts w:ascii="Cambria Math" w:hAnsi="Cambria Math"/>
                      <w:szCs w:val="20"/>
                    </w:rPr>
                    <m:t>x</m:t>
                  </m:r>
                </m:e>
                <m:sub>
                  <m:r>
                    <m:rPr>
                      <m:sty m:val="p"/>
                    </m:rPr>
                    <w:rPr>
                      <w:rFonts w:ascii="Cambria Math" w:hAnsi="Cambria Math"/>
                      <w:szCs w:val="20"/>
                    </w:rPr>
                    <m:t>1</m:t>
                  </m:r>
                </m:sub>
              </m:sSub>
            </m:e>
          </m:d>
          <m:r>
            <m:rPr>
              <m:sty m:val="p"/>
            </m:rPr>
            <w:rPr>
              <w:rFonts w:ascii="Cambria Math" w:hAnsi="Cambria Math"/>
              <w:szCs w:val="20"/>
            </w:rPr>
            <m:t>,</m:t>
          </m:r>
          <m:d>
            <m:dPr>
              <m:begChr m:val="|"/>
              <m:endChr m:val="|"/>
              <m:ctrlPr>
                <w:ins w:id="65" w:author="núria vidal domper" w:date="2023-03-31T12:01:00Z">
                  <w:rPr>
                    <w:rFonts w:ascii="Cambria Math" w:hAnsi="Cambria Math"/>
                    <w:szCs w:val="20"/>
                  </w:rPr>
                </w:ins>
              </m:ctrlPr>
            </m:dPr>
            <m:e>
              <m:sSub>
                <m:sSubPr>
                  <m:ctrlPr>
                    <w:ins w:id="66"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2</m:t>
                  </m:r>
                </m:sub>
              </m:sSub>
              <m:r>
                <m:rPr>
                  <m:sty m:val="p"/>
                </m:rPr>
                <w:rPr>
                  <w:rFonts w:ascii="Cambria Math" w:hAnsi="Cambria Math"/>
                  <w:szCs w:val="20"/>
                </w:rPr>
                <m:t>-</m:t>
              </m:r>
              <m:sSub>
                <m:sSubPr>
                  <m:ctrlPr>
                    <w:ins w:id="67" w:author="núria vidal domper" w:date="2023-03-31T12:01:00Z">
                      <w:rPr>
                        <w:rFonts w:ascii="Cambria Math" w:hAnsi="Cambria Math"/>
                        <w:szCs w:val="20"/>
                      </w:rPr>
                    </w:ins>
                  </m:ctrlPr>
                </m:sSubPr>
                <m:e>
                  <m:r>
                    <m:rPr>
                      <m:sty m:val="p"/>
                    </m:rPr>
                    <w:rPr>
                      <w:rFonts w:ascii="Cambria Math" w:hAnsi="Cambria Math"/>
                      <w:szCs w:val="20"/>
                    </w:rPr>
                    <m:t>y</m:t>
                  </m:r>
                </m:e>
                <m:sub>
                  <m:r>
                    <m:rPr>
                      <m:sty m:val="p"/>
                    </m:rPr>
                    <w:rPr>
                      <w:rFonts w:ascii="Cambria Math" w:hAnsi="Cambria Math"/>
                      <w:szCs w:val="20"/>
                    </w:rPr>
                    <m:t>1</m:t>
                  </m:r>
                </m:sub>
              </m:sSub>
            </m:e>
          </m:d>
          <m:r>
            <m:rPr>
              <m:sty m:val="p"/>
            </m:rPr>
            <w:rPr>
              <w:rFonts w:ascii="Cambria Math" w:hAnsi="Cambria Math"/>
              <w:szCs w:val="20"/>
            </w:rPr>
            <m:t xml:space="preserve">) </m:t>
          </m:r>
        </m:oMath>
      </m:oMathPara>
    </w:p>
    <w:p w14:paraId="6A5457DC" w14:textId="40BB7CCC" w:rsidR="00A5289D" w:rsidRDefault="00A5289D" w:rsidP="00AC0F5D">
      <w:pPr>
        <w:pStyle w:val="MDPI31text"/>
        <w:ind w:left="720" w:firstLine="0"/>
        <w:rPr>
          <w:szCs w:val="20"/>
        </w:rPr>
      </w:pPr>
    </w:p>
    <w:p w14:paraId="73AF6AD5" w14:textId="48D49839" w:rsidR="00A5289D" w:rsidRDefault="00A5289D" w:rsidP="00AC0F5D">
      <w:pPr>
        <w:pStyle w:val="MDPI31text"/>
        <w:ind w:left="720" w:firstLine="0"/>
        <w:rPr>
          <w:szCs w:val="20"/>
        </w:rPr>
      </w:pPr>
    </w:p>
    <w:p w14:paraId="1EE08BD7" w14:textId="2761755F" w:rsidR="006560EE" w:rsidRDefault="006560EE" w:rsidP="00AC0F5D">
      <w:pPr>
        <w:pStyle w:val="MDPI31text"/>
        <w:ind w:left="720" w:firstLine="0"/>
        <w:rPr>
          <w:szCs w:val="20"/>
        </w:rPr>
      </w:pPr>
    </w:p>
    <w:p w14:paraId="60E0952D" w14:textId="3A67171B" w:rsidR="006560EE" w:rsidRPr="006560EE" w:rsidRDefault="006560EE" w:rsidP="006560EE">
      <w:pPr>
        <w:jc w:val="both"/>
        <w:rPr>
          <w:rFonts w:ascii="Palatino Linotype" w:hAnsi="Palatino Linotype"/>
          <w:sz w:val="20"/>
          <w:szCs w:val="20"/>
          <w:lang w:val="en-US"/>
        </w:rPr>
      </w:pPr>
      <w:r w:rsidRPr="006560EE">
        <w:rPr>
          <w:rFonts w:ascii="Palatino Linotype" w:hAnsi="Palatino Linotype"/>
          <w:sz w:val="20"/>
          <w:szCs w:val="20"/>
          <w:lang w:val="en-US"/>
        </w:rPr>
        <w:t>References</w:t>
      </w:r>
    </w:p>
    <w:p w14:paraId="1152BEE1" w14:textId="2E7177BC" w:rsidR="00A5289D" w:rsidRDefault="00A5289D" w:rsidP="00AC0F5D">
      <w:pPr>
        <w:pStyle w:val="MDPI31text"/>
        <w:ind w:left="720" w:firstLine="0"/>
        <w:rPr>
          <w:szCs w:val="20"/>
        </w:rPr>
      </w:pPr>
    </w:p>
    <w:p w14:paraId="012ABA7E" w14:textId="70DF3344" w:rsidR="00A5289D" w:rsidRDefault="00A5289D" w:rsidP="00A5289D">
      <w:pPr>
        <w:pStyle w:val="Bibliografa1"/>
        <w:jc w:val="both"/>
      </w:pPr>
      <w:r>
        <w:fldChar w:fldCharType="begin"/>
      </w:r>
      <w:r>
        <w:instrText xml:space="preserve"> ADDIN ZOTERO_BIBL {"uncited":[],"omitted":[],"custom":[]} CSL_BIBLIOGRAPHY </w:instrText>
      </w:r>
      <w:r>
        <w:fldChar w:fldCharType="separate"/>
      </w:r>
      <w:r w:rsidRPr="00A5289D">
        <w:t xml:space="preserve">1. </w:t>
      </w:r>
      <w:r w:rsidRPr="00A5289D">
        <w:tab/>
        <w:t xml:space="preserve">Delclòs-Alió, X.; Miralles-Guasch, C. Looking at Barcelona through Jane Jacobs’s Eyes: Mapping the Basic Conditions for Urban Vitality in a Mediterranean Conurbation. </w:t>
      </w:r>
      <w:r w:rsidRPr="00A5289D">
        <w:rPr>
          <w:i/>
          <w:iCs/>
        </w:rPr>
        <w:t>Land Use Policy</w:t>
      </w:r>
      <w:r w:rsidRPr="00A5289D">
        <w:t xml:space="preserve"> </w:t>
      </w:r>
      <w:r w:rsidRPr="00A5289D">
        <w:rPr>
          <w:b/>
          <w:bCs/>
        </w:rPr>
        <w:t>2018</w:t>
      </w:r>
      <w:r w:rsidRPr="00A5289D">
        <w:t xml:space="preserve">, </w:t>
      </w:r>
      <w:r w:rsidRPr="00A5289D">
        <w:rPr>
          <w:i/>
          <w:iCs/>
        </w:rPr>
        <w:t>75</w:t>
      </w:r>
      <w:r w:rsidRPr="00A5289D">
        <w:t>, 505–517, doi:10.1016/j.landusepol.2018.04.026.</w:t>
      </w:r>
    </w:p>
    <w:p w14:paraId="3DBEB582" w14:textId="77777777" w:rsidR="006560EE" w:rsidRPr="00A5289D" w:rsidRDefault="006560EE" w:rsidP="00A5289D">
      <w:pPr>
        <w:pStyle w:val="Bibliografa1"/>
        <w:jc w:val="both"/>
      </w:pPr>
    </w:p>
    <w:p w14:paraId="5F411F61" w14:textId="5846152A" w:rsidR="00A5289D" w:rsidRDefault="00A5289D" w:rsidP="00A5289D">
      <w:pPr>
        <w:pStyle w:val="Bibliografa1"/>
        <w:jc w:val="both"/>
      </w:pPr>
      <w:r w:rsidRPr="00A5289D">
        <w:t xml:space="preserve">2. </w:t>
      </w:r>
      <w:r w:rsidRPr="00A5289D">
        <w:tab/>
        <w:t xml:space="preserve">Gómez-Varo, I.; Delclòs-Alió, X.; Miralles-Guasch, C. Jane Jacobs Reloaded: A Contemporary Operationalization of Urban Vitality in a District in Barcelona. </w:t>
      </w:r>
      <w:r w:rsidRPr="00A5289D">
        <w:rPr>
          <w:i/>
          <w:iCs/>
        </w:rPr>
        <w:t>Cities</w:t>
      </w:r>
      <w:r w:rsidRPr="00A5289D">
        <w:t xml:space="preserve"> </w:t>
      </w:r>
      <w:r w:rsidRPr="00A5289D">
        <w:rPr>
          <w:b/>
          <w:bCs/>
        </w:rPr>
        <w:t>2022</w:t>
      </w:r>
      <w:r w:rsidRPr="00A5289D">
        <w:t xml:space="preserve">, </w:t>
      </w:r>
      <w:r w:rsidRPr="00A5289D">
        <w:rPr>
          <w:i/>
          <w:iCs/>
        </w:rPr>
        <w:t>123</w:t>
      </w:r>
      <w:r w:rsidRPr="00A5289D">
        <w:t>, 103565, doi:10.1016/j.cities.2022.103565.</w:t>
      </w:r>
    </w:p>
    <w:p w14:paraId="13A6DD67" w14:textId="77777777" w:rsidR="006560EE" w:rsidRPr="00A5289D" w:rsidRDefault="006560EE" w:rsidP="00A5289D">
      <w:pPr>
        <w:pStyle w:val="Bibliografa1"/>
        <w:jc w:val="both"/>
      </w:pPr>
    </w:p>
    <w:p w14:paraId="605DC180" w14:textId="0388768A" w:rsidR="00A5289D" w:rsidRDefault="00A5289D" w:rsidP="00A5289D">
      <w:pPr>
        <w:pStyle w:val="Bibliografa1"/>
        <w:jc w:val="both"/>
      </w:pPr>
      <w:r w:rsidRPr="00A5289D">
        <w:t xml:space="preserve">3. </w:t>
      </w:r>
      <w:r w:rsidRPr="00A5289D">
        <w:tab/>
        <w:t xml:space="preserve">Lu, S.; Huang, Y.; Shi, C.; Yang, X. Exploring the Associations between Urban Form and Neighborhood Vibrancy: A Case Study of Chengdu, China. </w:t>
      </w:r>
      <w:r w:rsidRPr="00A5289D">
        <w:rPr>
          <w:i/>
          <w:iCs/>
        </w:rPr>
        <w:t>ISPRS International Journal of Geo-Information</w:t>
      </w:r>
      <w:r w:rsidRPr="00A5289D">
        <w:t xml:space="preserve"> </w:t>
      </w:r>
      <w:r w:rsidRPr="00A5289D">
        <w:rPr>
          <w:b/>
          <w:bCs/>
        </w:rPr>
        <w:t>2019</w:t>
      </w:r>
      <w:r w:rsidRPr="00A5289D">
        <w:t xml:space="preserve">, </w:t>
      </w:r>
      <w:r w:rsidRPr="00A5289D">
        <w:rPr>
          <w:i/>
          <w:iCs/>
        </w:rPr>
        <w:t>8</w:t>
      </w:r>
      <w:r w:rsidRPr="00A5289D">
        <w:t>, 165, doi:10.3390/ijgi8040165.</w:t>
      </w:r>
    </w:p>
    <w:p w14:paraId="25382F80" w14:textId="77777777" w:rsidR="006560EE" w:rsidRPr="00A5289D" w:rsidRDefault="006560EE" w:rsidP="00A5289D">
      <w:pPr>
        <w:pStyle w:val="Bibliografa1"/>
        <w:jc w:val="both"/>
      </w:pPr>
    </w:p>
    <w:p w14:paraId="07D53B12" w14:textId="77777777" w:rsidR="00A5289D" w:rsidRPr="00A5289D" w:rsidRDefault="00A5289D" w:rsidP="00A5289D">
      <w:pPr>
        <w:pStyle w:val="Bibliografa1"/>
        <w:jc w:val="both"/>
      </w:pPr>
      <w:r w:rsidRPr="00A5289D">
        <w:t xml:space="preserve">4. </w:t>
      </w:r>
      <w:r w:rsidRPr="00A5289D">
        <w:tab/>
        <w:t xml:space="preserve">Sevtsuk, A.; Mekonnen, M. Urban Network Analysis: A New Toolbox for ArcGIS. </w:t>
      </w:r>
      <w:r w:rsidRPr="00A5289D">
        <w:rPr>
          <w:i/>
          <w:iCs/>
        </w:rPr>
        <w:t>Revue internationale de géomatique</w:t>
      </w:r>
      <w:r w:rsidRPr="00A5289D">
        <w:t xml:space="preserve"> </w:t>
      </w:r>
      <w:r w:rsidRPr="00A5289D">
        <w:rPr>
          <w:b/>
          <w:bCs/>
        </w:rPr>
        <w:t>2012</w:t>
      </w:r>
      <w:r w:rsidRPr="00A5289D">
        <w:t xml:space="preserve">, </w:t>
      </w:r>
      <w:r w:rsidRPr="00A5289D">
        <w:rPr>
          <w:i/>
          <w:iCs/>
        </w:rPr>
        <w:t>22</w:t>
      </w:r>
      <w:r w:rsidRPr="00A5289D">
        <w:t>, 287–305, doi:10.3166/rig.22.287-305.</w:t>
      </w:r>
    </w:p>
    <w:p w14:paraId="520B3166" w14:textId="1EB855BC" w:rsidR="00A5289D" w:rsidRDefault="00A5289D" w:rsidP="00A5289D">
      <w:pPr>
        <w:pStyle w:val="MDPI31text"/>
        <w:ind w:left="720" w:firstLine="0"/>
        <w:rPr>
          <w:szCs w:val="20"/>
        </w:rPr>
      </w:pPr>
      <w:r>
        <w:rPr>
          <w:szCs w:val="20"/>
        </w:rPr>
        <w:fldChar w:fldCharType="end"/>
      </w:r>
    </w:p>
    <w:p w14:paraId="20BDCDBD" w14:textId="2C8A873B" w:rsidR="006560EE" w:rsidRDefault="006560EE" w:rsidP="00A5289D">
      <w:pPr>
        <w:pStyle w:val="MDPI31text"/>
        <w:ind w:left="720" w:firstLine="0"/>
        <w:rPr>
          <w:szCs w:val="20"/>
        </w:rPr>
      </w:pPr>
    </w:p>
    <w:p w14:paraId="5972A56B" w14:textId="77777777" w:rsidR="006560EE" w:rsidRPr="0033721C" w:rsidRDefault="006560EE" w:rsidP="00A5289D">
      <w:pPr>
        <w:pStyle w:val="MDPI31text"/>
        <w:ind w:left="720" w:firstLine="0"/>
        <w:rPr>
          <w:szCs w:val="20"/>
        </w:rPr>
      </w:pPr>
    </w:p>
    <w:sectPr w:rsidR="006560EE" w:rsidRPr="003372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46BB"/>
    <w:multiLevelType w:val="hybridMultilevel"/>
    <w:tmpl w:val="DA9C33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97074290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úria vidal domper">
    <w15:presenceInfo w15:providerId="Windows Live" w15:userId="dcbba50df9e83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5C5"/>
    <w:rsid w:val="00045076"/>
    <w:rsid w:val="000837DA"/>
    <w:rsid w:val="000A482E"/>
    <w:rsid w:val="000A6B3D"/>
    <w:rsid w:val="00147262"/>
    <w:rsid w:val="00216295"/>
    <w:rsid w:val="002320B4"/>
    <w:rsid w:val="002473C4"/>
    <w:rsid w:val="002675C5"/>
    <w:rsid w:val="003037E9"/>
    <w:rsid w:val="00325BC5"/>
    <w:rsid w:val="0033721C"/>
    <w:rsid w:val="00386073"/>
    <w:rsid w:val="00457A46"/>
    <w:rsid w:val="00482F72"/>
    <w:rsid w:val="004908FC"/>
    <w:rsid w:val="0049650C"/>
    <w:rsid w:val="004A0320"/>
    <w:rsid w:val="004A6D2A"/>
    <w:rsid w:val="004B7720"/>
    <w:rsid w:val="004D1FF6"/>
    <w:rsid w:val="00613BAD"/>
    <w:rsid w:val="006560EE"/>
    <w:rsid w:val="00692474"/>
    <w:rsid w:val="006945D1"/>
    <w:rsid w:val="006B686E"/>
    <w:rsid w:val="006F4AAD"/>
    <w:rsid w:val="00701CE2"/>
    <w:rsid w:val="007061F6"/>
    <w:rsid w:val="0073423A"/>
    <w:rsid w:val="00740652"/>
    <w:rsid w:val="007A76CD"/>
    <w:rsid w:val="007B20BB"/>
    <w:rsid w:val="007B726B"/>
    <w:rsid w:val="007C7D39"/>
    <w:rsid w:val="007D451D"/>
    <w:rsid w:val="007E4541"/>
    <w:rsid w:val="00834EA7"/>
    <w:rsid w:val="00837E64"/>
    <w:rsid w:val="00856B59"/>
    <w:rsid w:val="008668D5"/>
    <w:rsid w:val="008B2BC3"/>
    <w:rsid w:val="008C39C0"/>
    <w:rsid w:val="008F3A9F"/>
    <w:rsid w:val="009011EA"/>
    <w:rsid w:val="00921D01"/>
    <w:rsid w:val="0092643F"/>
    <w:rsid w:val="00971FC2"/>
    <w:rsid w:val="009B14E7"/>
    <w:rsid w:val="009D696E"/>
    <w:rsid w:val="00A076D4"/>
    <w:rsid w:val="00A5289D"/>
    <w:rsid w:val="00A5433F"/>
    <w:rsid w:val="00AC0F5D"/>
    <w:rsid w:val="00B2221E"/>
    <w:rsid w:val="00B2486A"/>
    <w:rsid w:val="00B54F54"/>
    <w:rsid w:val="00B7362F"/>
    <w:rsid w:val="00BE4C24"/>
    <w:rsid w:val="00BF1ACE"/>
    <w:rsid w:val="00C852F5"/>
    <w:rsid w:val="00CF7DC0"/>
    <w:rsid w:val="00D51B5C"/>
    <w:rsid w:val="00D602C7"/>
    <w:rsid w:val="00D61691"/>
    <w:rsid w:val="00D97879"/>
    <w:rsid w:val="00DC5B58"/>
    <w:rsid w:val="00DD0036"/>
    <w:rsid w:val="00DE1CD9"/>
    <w:rsid w:val="00E5117C"/>
    <w:rsid w:val="00E96337"/>
    <w:rsid w:val="00F035EA"/>
    <w:rsid w:val="00F460E7"/>
    <w:rsid w:val="00F46C1D"/>
    <w:rsid w:val="00F67A0C"/>
    <w:rsid w:val="00F73E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F0CE8"/>
  <w15:chartTrackingRefBased/>
  <w15:docId w15:val="{F53669C7-A7D9-D04A-B7D4-A45AC691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DPI31text">
    <w:name w:val="MDPI_3.1_text"/>
    <w:link w:val="MDPI31textCar"/>
    <w:qFormat/>
    <w:rsid w:val="002675C5"/>
    <w:pPr>
      <w:adjustRightInd w:val="0"/>
      <w:snapToGrid w:val="0"/>
      <w:spacing w:line="228" w:lineRule="auto"/>
      <w:ind w:left="2608" w:firstLine="425"/>
      <w:jc w:val="both"/>
    </w:pPr>
    <w:rPr>
      <w:rFonts w:ascii="Palatino Linotype" w:eastAsia="Times New Roman" w:hAnsi="Palatino Linotype" w:cs="Times New Roman"/>
      <w:snapToGrid w:val="0"/>
      <w:color w:val="000000"/>
      <w:sz w:val="20"/>
      <w:szCs w:val="22"/>
      <w:lang w:val="en-US" w:eastAsia="de-DE" w:bidi="en-US"/>
    </w:rPr>
  </w:style>
  <w:style w:type="paragraph" w:styleId="Prrafodelista">
    <w:name w:val="List Paragraph"/>
    <w:basedOn w:val="Normal"/>
    <w:uiPriority w:val="34"/>
    <w:qFormat/>
    <w:rsid w:val="00A076D4"/>
    <w:pPr>
      <w:ind w:left="720"/>
      <w:contextualSpacing/>
    </w:pPr>
  </w:style>
  <w:style w:type="paragraph" w:customStyle="1" w:styleId="Bibliografa1">
    <w:name w:val="Bibliografía1"/>
    <w:basedOn w:val="Normal"/>
    <w:link w:val="BibliographyCar"/>
    <w:rsid w:val="00A5289D"/>
    <w:pPr>
      <w:tabs>
        <w:tab w:val="left" w:pos="380"/>
      </w:tabs>
      <w:ind w:left="384" w:hanging="384"/>
    </w:pPr>
    <w:rPr>
      <w:rFonts w:ascii="Palatino Linotype" w:eastAsia="Times New Roman" w:hAnsi="Palatino Linotype" w:cs="Times New Roman"/>
      <w:color w:val="000000"/>
      <w:sz w:val="20"/>
      <w:szCs w:val="20"/>
      <w:lang w:val="en-US" w:eastAsia="de-DE" w:bidi="en-US"/>
    </w:rPr>
  </w:style>
  <w:style w:type="character" w:customStyle="1" w:styleId="MDPI31textCar">
    <w:name w:val="MDPI_3.1_text Car"/>
    <w:basedOn w:val="Fuentedeprrafopredeter"/>
    <w:link w:val="MDPI31text"/>
    <w:rsid w:val="00A5289D"/>
    <w:rPr>
      <w:rFonts w:ascii="Palatino Linotype" w:eastAsia="Times New Roman" w:hAnsi="Palatino Linotype" w:cs="Times New Roman"/>
      <w:snapToGrid w:val="0"/>
      <w:color w:val="000000"/>
      <w:sz w:val="20"/>
      <w:szCs w:val="22"/>
      <w:lang w:val="en-US" w:eastAsia="de-DE" w:bidi="en-US"/>
    </w:rPr>
  </w:style>
  <w:style w:type="character" w:customStyle="1" w:styleId="BibliographyCar">
    <w:name w:val="Bibliography Car"/>
    <w:basedOn w:val="MDPI31textCar"/>
    <w:link w:val="Bibliografa1"/>
    <w:rsid w:val="00A5289D"/>
    <w:rPr>
      <w:rFonts w:ascii="Palatino Linotype" w:eastAsia="Times New Roman" w:hAnsi="Palatino Linotype" w:cs="Times New Roman"/>
      <w:snapToGrid/>
      <w:color w:val="000000"/>
      <w:sz w:val="20"/>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E639DF9-8E86-FD48-A9FC-38880403A18B}">
  <we:reference id="wa200001011" version="1.2.0.0" store="es-ES" storeType="OMEX"/>
  <we:alternateReferences>
    <we:reference id="wa200001011" version="1.2.0.0" store="es-E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27</TotalTime>
  <Pages>5</Pages>
  <Words>6232</Words>
  <Characters>34280</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núria vidal domper</dc:creator>
  <cp:keywords/>
  <dc:description/>
  <cp:lastModifiedBy>núria vidal domper</cp:lastModifiedBy>
  <cp:revision>11</cp:revision>
  <dcterms:created xsi:type="dcterms:W3CDTF">2023-03-31T17:01:00Z</dcterms:created>
  <dcterms:modified xsi:type="dcterms:W3CDTF">2023-04-17T22:00:00Z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documentId_1891</vt:lpwstr>
  </property>
  <property fmtid="{D5CDD505-2E9C-101B-9397-08002B2CF9AE}" pid="3" name="grammarly_documentContext">
    <vt:lpwstr>{"goals":[],"domain":"general","emotions":[],"dialect":"american"}</vt:lpwstr>
  </property>
  <property fmtid="{D5CDD505-2E9C-101B-9397-08002B2CF9AE}" pid="4" name="ZOTERO_PREF_1">
    <vt:lpwstr>&lt;data data-version="3" zotero-version="6.0.23"&gt;&lt;session id="7OW3aWAn"/&gt;&lt;style id="http://www.zotero.org/styles/multidisciplinary-digital-publishing-institute" hasBibliography="1" bibliographyStyleHasBeenSet="1"/&gt;&lt;prefs&gt;&lt;pref name="fieldType" value="Field"</vt:lpwstr>
  </property>
  <property fmtid="{D5CDD505-2E9C-101B-9397-08002B2CF9AE}" pid="5" name="ZOTERO_PREF_2">
    <vt:lpwstr>/&gt;&lt;/prefs&gt;&lt;/data&gt;</vt:lpwstr>
  </property>
</Properties>
</file>